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77777777" w:rsidR="0092613E" w:rsidRPr="00991D7F" w:rsidRDefault="0092613E" w:rsidP="00CB1486">
      <w:pPr>
        <w:pStyle w:val="40"/>
        <w:spacing w:before="0"/>
        <w:ind w:left="0" w:firstLine="0"/>
        <w:rPr>
          <w:b/>
          <w:bCs/>
          <w:u w:val="single"/>
          <w:rtl/>
          <w:lang w:eastAsia="en-US"/>
        </w:rPr>
      </w:pPr>
      <w:r w:rsidRPr="00991D7F">
        <w:rPr>
          <w:b/>
          <w:bCs/>
          <w:u w:val="single"/>
          <w:rtl/>
          <w:lang w:eastAsia="en-US"/>
        </w:rPr>
        <w:t xml:space="preserve">בבית הדין </w:t>
      </w:r>
      <w:r w:rsidRPr="00991D7F">
        <w:rPr>
          <w:rFonts w:hint="cs"/>
          <w:b/>
          <w:bCs/>
          <w:u w:val="single"/>
          <w:rtl/>
          <w:lang w:eastAsia="en-US"/>
        </w:rPr>
        <w:t>האזורי</w:t>
      </w:r>
      <w:r w:rsidRPr="00991D7F">
        <w:rPr>
          <w:b/>
          <w:bCs/>
          <w:u w:val="single"/>
          <w:rtl/>
          <w:lang w:eastAsia="en-US"/>
        </w:rPr>
        <w:t xml:space="preserve"> לעבודה בירושלים</w:t>
      </w:r>
      <w:r w:rsidRPr="00991D7F">
        <w:rPr>
          <w:rtl/>
          <w:lang w:eastAsia="en-US"/>
        </w:rPr>
        <w:tab/>
      </w:r>
      <w:r w:rsidRPr="00991D7F">
        <w:rPr>
          <w:rtl/>
          <w:lang w:eastAsia="en-US"/>
        </w:rPr>
        <w:tab/>
      </w:r>
      <w:r w:rsidRPr="00991D7F">
        <w:rPr>
          <w:rtl/>
          <w:lang w:eastAsia="en-US"/>
        </w:rPr>
        <w:tab/>
        <w:t xml:space="preserve">                          </w:t>
      </w:r>
      <w:r w:rsidRPr="00991D7F">
        <w:rPr>
          <w:rFonts w:hint="cs"/>
          <w:rtl/>
          <w:lang w:eastAsia="en-US"/>
        </w:rPr>
        <w:t xml:space="preserve">    </w:t>
      </w:r>
      <w:r w:rsidR="004577FD" w:rsidRPr="00991D7F">
        <w:rPr>
          <w:b/>
          <w:bCs/>
          <w:rtl/>
          <w:lang w:eastAsia="en-US"/>
        </w:rPr>
        <w:t xml:space="preserve">          </w:t>
      </w:r>
      <w:r w:rsidR="00CB1486">
        <w:rPr>
          <w:rFonts w:hint="cs"/>
          <w:b/>
          <w:bCs/>
          <w:rtl/>
          <w:lang w:eastAsia="en-US"/>
        </w:rPr>
        <w:t xml:space="preserve">    </w:t>
      </w:r>
      <w:r w:rsidR="00CB1486">
        <w:rPr>
          <w:rFonts w:hint="cs"/>
          <w:b/>
          <w:bCs/>
          <w:u w:val="single"/>
          <w:rtl/>
          <w:lang w:eastAsia="en-US"/>
        </w:rPr>
        <w:t>____</w:t>
      </w:r>
      <w:r w:rsidRPr="00991D7F">
        <w:rPr>
          <w:rFonts w:hint="cs"/>
          <w:b/>
          <w:bCs/>
          <w:u w:val="single"/>
          <w:rtl/>
          <w:lang w:eastAsia="en-US"/>
        </w:rPr>
        <w:t>______</w:t>
      </w:r>
    </w:p>
    <w:p w14:paraId="6558BE34" w14:textId="77777777" w:rsidR="0092613E" w:rsidRPr="00991D7F" w:rsidRDefault="0092613E" w:rsidP="00442D58">
      <w:pPr>
        <w:pStyle w:val="40"/>
        <w:spacing w:before="0"/>
        <w:ind w:left="0" w:firstLine="0"/>
        <w:rPr>
          <w:b/>
          <w:bCs/>
          <w:rtl/>
          <w:lang w:eastAsia="en-US"/>
        </w:rPr>
      </w:pP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p>
    <w:p w14:paraId="1885BCDD" w14:textId="77777777" w:rsidR="0092613E" w:rsidRPr="00991D7F" w:rsidRDefault="0092613E" w:rsidP="00442D58">
      <w:pPr>
        <w:pStyle w:val="40"/>
        <w:spacing w:before="0"/>
        <w:ind w:left="0" w:firstLine="0"/>
        <w:rPr>
          <w:rtl/>
          <w:lang w:eastAsia="en-US"/>
        </w:rPr>
      </w:pPr>
    </w:p>
    <w:p w14:paraId="5DAB3A4F" w14:textId="77777777" w:rsidR="00CD659C" w:rsidRPr="00991D7F" w:rsidRDefault="00CD659C" w:rsidP="00442D58">
      <w:pPr>
        <w:pStyle w:val="40"/>
        <w:spacing w:before="0"/>
        <w:ind w:hanging="1335"/>
        <w:rPr>
          <w:rtl/>
        </w:rPr>
      </w:pPr>
      <w:r w:rsidRPr="00991D7F">
        <w:rPr>
          <w:b/>
          <w:bCs/>
          <w:rtl/>
        </w:rPr>
        <w:t>בעניין:</w:t>
      </w:r>
      <w:r w:rsidRPr="00991D7F">
        <w:rPr>
          <w:b/>
          <w:bCs/>
          <w:rtl/>
        </w:rPr>
        <w:tab/>
      </w:r>
      <w:r w:rsidRPr="00991D7F">
        <w:rPr>
          <w:rFonts w:hint="cs"/>
          <w:b/>
          <w:bCs/>
          <w:rtl/>
        </w:rPr>
        <w:tab/>
      </w:r>
      <w:r w:rsidRPr="00991D7F">
        <w:rPr>
          <w:rFonts w:hint="cs"/>
          <w:b/>
          <w:bCs/>
          <w:rtl/>
        </w:rPr>
        <w:tab/>
      </w:r>
      <w:r w:rsidRPr="00991D7F">
        <w:rPr>
          <w:rFonts w:hint="cs"/>
          <w:b/>
          <w:bCs/>
          <w:rtl/>
        </w:rPr>
        <w:tab/>
      </w:r>
      <w:r w:rsidR="001907C8" w:rsidRPr="00991D7F">
        <w:rPr>
          <w:rFonts w:hint="cs"/>
          <w:b/>
          <w:bCs/>
          <w:rtl/>
        </w:rPr>
        <w:t>שמעון הכסטר</w:t>
      </w:r>
      <w:r w:rsidRPr="00991D7F">
        <w:rPr>
          <w:rtl/>
        </w:rPr>
        <w:t>, ת.ז.</w:t>
      </w:r>
      <w:r w:rsidR="001907C8" w:rsidRPr="00991D7F">
        <w:rPr>
          <w:rFonts w:hint="cs"/>
          <w:rtl/>
        </w:rPr>
        <w:t xml:space="preserve"> 000388587</w:t>
      </w:r>
    </w:p>
    <w:p w14:paraId="0CE8C23E" w14:textId="77777777" w:rsidR="00CD659C" w:rsidRPr="00991D7F" w:rsidRDefault="00CD659C" w:rsidP="00442D58">
      <w:pPr>
        <w:pStyle w:val="40"/>
        <w:spacing w:before="0"/>
        <w:rPr>
          <w:rtl/>
        </w:rPr>
      </w:pPr>
      <w:r w:rsidRPr="00991D7F">
        <w:rPr>
          <w:b/>
          <w:bCs/>
          <w:rtl/>
        </w:rPr>
        <w:tab/>
      </w:r>
      <w:r w:rsidRPr="00991D7F">
        <w:rPr>
          <w:rFonts w:hint="cs"/>
          <w:b/>
          <w:bCs/>
          <w:rtl/>
        </w:rPr>
        <w:tab/>
      </w:r>
      <w:r w:rsidRPr="00991D7F">
        <w:rPr>
          <w:rFonts w:hint="cs"/>
          <w:b/>
          <w:bCs/>
          <w:rtl/>
        </w:rPr>
        <w:tab/>
      </w:r>
      <w:r w:rsidRPr="00991D7F">
        <w:rPr>
          <w:b/>
          <w:bCs/>
          <w:rtl/>
        </w:rPr>
        <w:tab/>
      </w:r>
      <w:r w:rsidRPr="00991D7F">
        <w:rPr>
          <w:rFonts w:hint="cs"/>
          <w:rtl/>
        </w:rPr>
        <w:t xml:space="preserve">מרחוב </w:t>
      </w:r>
      <w:r w:rsidR="001907C8" w:rsidRPr="00991D7F">
        <w:rPr>
          <w:rFonts w:hint="cs"/>
          <w:rtl/>
        </w:rPr>
        <w:t>החיש 7, ירושלים</w:t>
      </w:r>
    </w:p>
    <w:p w14:paraId="58707A52" w14:textId="77777777" w:rsidR="0092613E" w:rsidRPr="00991D7F" w:rsidRDefault="0092613E" w:rsidP="00442D58">
      <w:pPr>
        <w:pStyle w:val="40"/>
        <w:spacing w:before="0"/>
        <w:ind w:left="0" w:firstLine="0"/>
        <w:rPr>
          <w:rtl/>
          <w:lang w:eastAsia="en-US"/>
        </w:rPr>
      </w:pPr>
    </w:p>
    <w:p w14:paraId="6E1185A9" w14:textId="77777777" w:rsidR="0092613E" w:rsidRPr="00991D7F" w:rsidRDefault="0092613E" w:rsidP="00442D58">
      <w:pPr>
        <w:pStyle w:val="40"/>
        <w:tabs>
          <w:tab w:val="clear" w:pos="942"/>
        </w:tabs>
        <w:spacing w:before="0"/>
        <w:ind w:left="2160" w:firstLine="0"/>
        <w:rPr>
          <w:rtl/>
          <w:lang w:eastAsia="en-US"/>
        </w:rPr>
      </w:pPr>
      <w:r w:rsidRPr="00991D7F">
        <w:rPr>
          <w:rtl/>
          <w:lang w:eastAsia="en-US"/>
        </w:rPr>
        <w:t xml:space="preserve">ע"י ב"כ עוה"ד </w:t>
      </w:r>
      <w:smartTag w:uri="urn:schemas-microsoft-com:office:smarttags" w:element="PersonName">
        <w:smartTagPr>
          <w:attr w:name="ProductID" w:val="אופיר טל"/>
        </w:smartTagPr>
        <w:r w:rsidRPr="00991D7F">
          <w:rPr>
            <w:rFonts w:hint="cs"/>
            <w:rtl/>
            <w:lang w:eastAsia="en-US"/>
          </w:rPr>
          <w:t>אופיר טל</w:t>
        </w:r>
      </w:smartTag>
      <w:r w:rsidR="00CD659C" w:rsidRPr="00991D7F">
        <w:rPr>
          <w:rFonts w:hint="cs"/>
          <w:rtl/>
          <w:lang w:eastAsia="en-US"/>
        </w:rPr>
        <w:t xml:space="preserve"> ו/או לואיז ספורטס </w:t>
      </w:r>
      <w:r w:rsidRPr="00991D7F">
        <w:rPr>
          <w:rtl/>
          <w:lang w:eastAsia="en-US"/>
        </w:rPr>
        <w:t>ו</w:t>
      </w:r>
      <w:r w:rsidRPr="00991D7F">
        <w:rPr>
          <w:rFonts w:hint="cs"/>
          <w:rtl/>
          <w:lang w:eastAsia="en-US"/>
        </w:rPr>
        <w:t xml:space="preserve">אח' </w:t>
      </w:r>
    </w:p>
    <w:p w14:paraId="3141977C" w14:textId="77777777" w:rsidR="0092613E" w:rsidRPr="00991D7F" w:rsidRDefault="00BE28C8" w:rsidP="00442D58">
      <w:pPr>
        <w:pStyle w:val="40"/>
        <w:tabs>
          <w:tab w:val="clear" w:pos="942"/>
        </w:tabs>
        <w:spacing w:before="0"/>
        <w:ind w:left="2160" w:firstLine="0"/>
        <w:rPr>
          <w:b/>
          <w:bCs/>
          <w:rtl/>
          <w:lang w:eastAsia="en-US"/>
        </w:rPr>
      </w:pPr>
      <w:r>
        <w:rPr>
          <w:rFonts w:hint="cs"/>
          <w:b/>
          <w:bCs/>
          <w:rtl/>
          <w:lang w:eastAsia="en-US"/>
        </w:rPr>
        <w:t>טל, קדרי, שמיר</w:t>
      </w:r>
      <w:r w:rsidR="0092613E" w:rsidRPr="00991D7F">
        <w:rPr>
          <w:rFonts w:hint="cs"/>
          <w:b/>
          <w:bCs/>
          <w:rtl/>
          <w:lang w:eastAsia="en-US"/>
        </w:rPr>
        <w:t xml:space="preserve"> ושות'- עורכי דין </w:t>
      </w:r>
    </w:p>
    <w:p w14:paraId="3C5D49E3" w14:textId="77777777" w:rsidR="0092613E" w:rsidRPr="00991D7F" w:rsidRDefault="0092613E" w:rsidP="00362E59">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rtl/>
          <w:lang w:eastAsia="en-US"/>
        </w:rPr>
        <w:t xml:space="preserve">מרח' </w:t>
      </w:r>
      <w:r w:rsidR="00362E59">
        <w:rPr>
          <w:rFonts w:hint="cs"/>
          <w:rtl/>
          <w:lang w:eastAsia="en-US"/>
        </w:rPr>
        <w:t>וושינגטון 4</w:t>
      </w:r>
      <w:r w:rsidRPr="00991D7F">
        <w:rPr>
          <w:rtl/>
          <w:lang w:eastAsia="en-US"/>
        </w:rPr>
        <w:t>, ירושלים</w:t>
      </w:r>
    </w:p>
    <w:p w14:paraId="61E85B23" w14:textId="77777777" w:rsidR="001907C8" w:rsidRPr="00991D7F" w:rsidRDefault="0092613E" w:rsidP="00BE28C8">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sz w:val="19"/>
          <w:rtl/>
          <w:lang w:eastAsia="en-US"/>
        </w:rPr>
        <w:t xml:space="preserve">טל. </w:t>
      </w:r>
      <w:r w:rsidR="001907C8" w:rsidRPr="00991D7F">
        <w:rPr>
          <w:rFonts w:hint="cs"/>
          <w:sz w:val="19"/>
          <w:rtl/>
          <w:lang w:eastAsia="en-US"/>
        </w:rPr>
        <w:t>0</w:t>
      </w:r>
      <w:r w:rsidR="00BE28C8">
        <w:rPr>
          <w:rFonts w:hint="cs"/>
          <w:sz w:val="19"/>
          <w:rtl/>
          <w:lang w:eastAsia="en-US"/>
        </w:rPr>
        <w:t>2</w:t>
      </w:r>
      <w:r w:rsidR="001907C8" w:rsidRPr="00991D7F">
        <w:rPr>
          <w:rFonts w:hint="cs"/>
          <w:sz w:val="19"/>
          <w:rtl/>
          <w:lang w:eastAsia="en-US"/>
        </w:rPr>
        <w:t>-</w:t>
      </w:r>
      <w:r w:rsidR="00BE28C8">
        <w:rPr>
          <w:rFonts w:hint="cs"/>
          <w:sz w:val="19"/>
          <w:rtl/>
          <w:lang w:eastAsia="en-US"/>
        </w:rPr>
        <w:t>5674</w:t>
      </w:r>
      <w:r w:rsidR="001907C8" w:rsidRPr="00991D7F">
        <w:rPr>
          <w:rFonts w:hint="cs"/>
          <w:sz w:val="19"/>
          <w:rtl/>
          <w:lang w:eastAsia="en-US"/>
        </w:rPr>
        <w:t>000</w:t>
      </w:r>
      <w:r w:rsidRPr="00991D7F">
        <w:rPr>
          <w:sz w:val="19"/>
          <w:rtl/>
          <w:lang w:eastAsia="en-US"/>
        </w:rPr>
        <w:t xml:space="preserve">; פקס. </w:t>
      </w:r>
      <w:r w:rsidR="001907C8" w:rsidRPr="00991D7F">
        <w:rPr>
          <w:rFonts w:hint="cs"/>
          <w:sz w:val="19"/>
          <w:rtl/>
          <w:lang w:eastAsia="en-US"/>
        </w:rPr>
        <w:t>074-713700</w:t>
      </w:r>
      <w:r w:rsidR="001907C8" w:rsidRPr="00991D7F">
        <w:rPr>
          <w:rFonts w:hint="cs"/>
          <w:rtl/>
          <w:lang w:eastAsia="en-US"/>
        </w:rPr>
        <w:t>1</w:t>
      </w:r>
      <w:r w:rsidRPr="00991D7F">
        <w:rPr>
          <w:rtl/>
          <w:lang w:eastAsia="en-US"/>
        </w:rPr>
        <w:tab/>
      </w:r>
      <w:r w:rsidRPr="00991D7F">
        <w:rPr>
          <w:rtl/>
          <w:lang w:eastAsia="en-US"/>
        </w:rPr>
        <w:tab/>
      </w:r>
      <w:r w:rsidRPr="00991D7F">
        <w:rPr>
          <w:rtl/>
          <w:lang w:eastAsia="en-US"/>
        </w:rPr>
        <w:tab/>
      </w:r>
    </w:p>
    <w:p w14:paraId="29FD271B" w14:textId="77777777" w:rsidR="009B48BB" w:rsidRPr="00991D7F" w:rsidRDefault="001907C8" w:rsidP="00442D58">
      <w:pPr>
        <w:pStyle w:val="40"/>
        <w:spacing w:before="0"/>
        <w:ind w:left="0" w:firstLine="0"/>
        <w:jc w:val="right"/>
        <w:rPr>
          <w:rtl/>
          <w:lang w:eastAsia="en-US"/>
        </w:rPr>
      </w:pP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0092613E" w:rsidRPr="00991D7F">
        <w:rPr>
          <w:rtl/>
          <w:lang w:eastAsia="en-US"/>
        </w:rPr>
        <w:t xml:space="preserve">             </w:t>
      </w:r>
      <w:r w:rsidR="0092613E" w:rsidRPr="00991D7F">
        <w:rPr>
          <w:rFonts w:hint="cs"/>
          <w:rtl/>
          <w:lang w:eastAsia="en-US"/>
        </w:rPr>
        <w:tab/>
      </w:r>
      <w:r w:rsidR="0092613E" w:rsidRPr="00991D7F">
        <w:rPr>
          <w:rFonts w:hint="cs"/>
          <w:rtl/>
          <w:lang w:eastAsia="en-US"/>
        </w:rPr>
        <w:tab/>
        <w:t xml:space="preserve">                  </w:t>
      </w:r>
      <w:r w:rsidRPr="00991D7F">
        <w:rPr>
          <w:rFonts w:hint="cs"/>
          <w:b/>
          <w:bCs/>
          <w:u w:val="single"/>
          <w:rtl/>
          <w:lang w:eastAsia="en-US"/>
        </w:rPr>
        <w:t>התובע</w:t>
      </w:r>
    </w:p>
    <w:p w14:paraId="6FD20508" w14:textId="77777777" w:rsidR="0092613E" w:rsidRPr="00991D7F" w:rsidRDefault="0092613E" w:rsidP="00442D58">
      <w:pPr>
        <w:pStyle w:val="40"/>
        <w:spacing w:before="0"/>
        <w:ind w:left="0" w:firstLine="0"/>
        <w:rPr>
          <w:rtl/>
          <w:lang w:eastAsia="en-US"/>
        </w:rPr>
      </w:pPr>
    </w:p>
    <w:p w14:paraId="6717F605" w14:textId="77777777" w:rsidR="0092613E" w:rsidRPr="00991D7F" w:rsidRDefault="0092613E" w:rsidP="00442D58">
      <w:pPr>
        <w:pStyle w:val="40"/>
        <w:spacing w:before="0"/>
        <w:ind w:left="0" w:firstLine="0"/>
        <w:rPr>
          <w:b/>
          <w:bCs/>
          <w:rtl/>
          <w:lang w:eastAsia="en-US"/>
        </w:rPr>
      </w:pPr>
      <w:r w:rsidRPr="00991D7F">
        <w:rPr>
          <w:b/>
          <w:bCs/>
          <w:rtl/>
          <w:lang w:eastAsia="en-US"/>
        </w:rPr>
        <w:tab/>
      </w:r>
      <w:r w:rsidRPr="00991D7F">
        <w:rPr>
          <w:b/>
          <w:bCs/>
          <w:rtl/>
          <w:lang w:eastAsia="en-US"/>
        </w:rPr>
        <w:tab/>
      </w:r>
      <w:r w:rsidRPr="00991D7F">
        <w:rPr>
          <w:rFonts w:hint="cs"/>
          <w:b/>
          <w:bCs/>
          <w:rtl/>
          <w:lang w:eastAsia="en-US"/>
        </w:rPr>
        <w:tab/>
      </w:r>
      <w:r w:rsidRPr="00991D7F">
        <w:rPr>
          <w:b/>
          <w:bCs/>
          <w:rtl/>
          <w:lang w:eastAsia="en-US"/>
        </w:rPr>
        <w:t>- נ  ג  ד -</w:t>
      </w:r>
    </w:p>
    <w:p w14:paraId="1D46103C" w14:textId="77777777" w:rsidR="0092613E" w:rsidRPr="00991D7F" w:rsidRDefault="0092613E" w:rsidP="00442D58">
      <w:pPr>
        <w:pStyle w:val="40"/>
        <w:spacing w:before="0"/>
        <w:ind w:left="0" w:firstLine="0"/>
        <w:rPr>
          <w:rtl/>
          <w:lang w:eastAsia="en-US"/>
        </w:rPr>
      </w:pPr>
    </w:p>
    <w:p w14:paraId="23E98F49" w14:textId="77777777" w:rsidR="0092613E" w:rsidRPr="00991D7F" w:rsidRDefault="0092613E" w:rsidP="00442D58">
      <w:pPr>
        <w:pStyle w:val="40"/>
        <w:spacing w:before="0"/>
        <w:ind w:left="0" w:firstLine="0"/>
        <w:rPr>
          <w:rtl/>
          <w:lang w:eastAsia="en-US"/>
        </w:rPr>
      </w:pPr>
    </w:p>
    <w:p w14:paraId="522AB3EB" w14:textId="77777777" w:rsidR="001907C8" w:rsidRPr="00991D7F" w:rsidRDefault="001907C8" w:rsidP="00442D58">
      <w:pPr>
        <w:pStyle w:val="40"/>
        <w:tabs>
          <w:tab w:val="clear" w:pos="942"/>
        </w:tabs>
        <w:spacing w:before="0"/>
        <w:ind w:left="2250" w:firstLine="0"/>
        <w:rPr>
          <w:b/>
          <w:bCs/>
          <w:rtl/>
        </w:rPr>
      </w:pPr>
      <w:r w:rsidRPr="00991D7F">
        <w:rPr>
          <w:rFonts w:hint="cs"/>
          <w:b/>
          <w:bCs/>
          <w:rtl/>
        </w:rPr>
        <w:t xml:space="preserve">מדינת ישראל </w:t>
      </w:r>
      <w:r w:rsidRPr="00991D7F">
        <w:rPr>
          <w:b/>
          <w:bCs/>
          <w:rtl/>
        </w:rPr>
        <w:t>–</w:t>
      </w:r>
      <w:r w:rsidRPr="00991D7F">
        <w:rPr>
          <w:rFonts w:hint="cs"/>
          <w:b/>
          <w:bCs/>
          <w:rtl/>
        </w:rPr>
        <w:t xml:space="preserve"> משרד האוצר </w:t>
      </w:r>
    </w:p>
    <w:p w14:paraId="4B451463" w14:textId="77777777" w:rsidR="001907C8" w:rsidRPr="00991D7F" w:rsidRDefault="001907C8" w:rsidP="00442D58">
      <w:pPr>
        <w:pStyle w:val="40"/>
        <w:tabs>
          <w:tab w:val="clear" w:pos="942"/>
        </w:tabs>
        <w:spacing w:before="0"/>
        <w:ind w:left="2250" w:firstLine="0"/>
        <w:rPr>
          <w:rtl/>
        </w:rPr>
      </w:pPr>
    </w:p>
    <w:p w14:paraId="342C07E3" w14:textId="2D03AC2B" w:rsidR="002A11AE" w:rsidRPr="00BA2B80" w:rsidDel="0032328C" w:rsidRDefault="002A11AE" w:rsidP="0032328C">
      <w:pPr>
        <w:pStyle w:val="40"/>
        <w:tabs>
          <w:tab w:val="clear" w:pos="942"/>
        </w:tabs>
        <w:spacing w:before="0"/>
        <w:ind w:left="2250" w:firstLine="0"/>
        <w:rPr>
          <w:del w:id="0" w:author="Shimon" w:date="2019-07-11T10:53:00Z"/>
          <w:b/>
          <w:bCs/>
          <w:color w:val="FF0000"/>
          <w:rtl/>
          <w:rPrChange w:id="1" w:author="Shimon" w:date="2019-07-16T12:43:00Z">
            <w:rPr>
              <w:del w:id="2" w:author="Shimon" w:date="2019-07-11T10:53:00Z"/>
              <w:b/>
              <w:bCs/>
              <w:rtl/>
            </w:rPr>
          </w:rPrChange>
        </w:rPr>
      </w:pPr>
      <w:r>
        <w:rPr>
          <w:rFonts w:hint="cs"/>
          <w:b/>
          <w:bCs/>
          <w:rtl/>
        </w:rPr>
        <w:t xml:space="preserve">הממונה על </w:t>
      </w:r>
      <w:r w:rsidR="00946A22">
        <w:rPr>
          <w:rFonts w:hint="cs"/>
          <w:b/>
          <w:bCs/>
          <w:rtl/>
        </w:rPr>
        <w:t>הגימלאות</w:t>
      </w:r>
      <w:ins w:id="3" w:author="Shimon" w:date="2019-07-11T10:45:00Z">
        <w:r w:rsidR="00E953DE">
          <w:rPr>
            <w:rFonts w:hint="cs"/>
            <w:b/>
            <w:bCs/>
            <w:rtl/>
          </w:rPr>
          <w:t xml:space="preserve">  </w:t>
        </w:r>
      </w:ins>
      <w:ins w:id="4" w:author="Shimon" w:date="2019-07-11T10:52:00Z">
        <w:r w:rsidR="0032328C" w:rsidRPr="00BA2B80">
          <w:rPr>
            <w:rFonts w:hint="cs"/>
            <w:b/>
            <w:bCs/>
            <w:color w:val="FF0000"/>
            <w:rtl/>
            <w:rPrChange w:id="5" w:author="Shimon" w:date="2019-07-16T12:43:00Z">
              <w:rPr>
                <w:rFonts w:hint="cs"/>
                <w:b/>
                <w:bCs/>
                <w:rtl/>
              </w:rPr>
            </w:rPrChange>
          </w:rPr>
          <w:t>האם לא נכון/כדאי לציין גם את נציבות שרות המדינה כנתבעים</w:t>
        </w:r>
      </w:ins>
      <w:ins w:id="6" w:author="Shimon" w:date="2019-07-16T12:42:00Z">
        <w:r w:rsidR="00BA2B80" w:rsidRPr="00BA2B80">
          <w:rPr>
            <w:rFonts w:hint="cs"/>
            <w:b/>
            <w:bCs/>
            <w:color w:val="FF0000"/>
            <w:rtl/>
            <w:rPrChange w:id="7" w:author="Shimon" w:date="2019-07-16T12:43:00Z">
              <w:rPr>
                <w:rFonts w:hint="cs"/>
                <w:b/>
                <w:bCs/>
                <w:rtl/>
              </w:rPr>
            </w:rPrChange>
          </w:rPr>
          <w:t xml:space="preserve">? החוז נחתם עמם והם שקבעו </w:t>
        </w:r>
      </w:ins>
      <w:ins w:id="8" w:author="Shimon" w:date="2019-07-16T12:43:00Z">
        <w:r w:rsidR="00BA2B80" w:rsidRPr="00BA2B80">
          <w:rPr>
            <w:rFonts w:hint="cs"/>
            <w:b/>
            <w:bCs/>
            <w:color w:val="FF0000"/>
            <w:rtl/>
            <w:rPrChange w:id="9" w:author="Shimon" w:date="2019-07-16T12:43:00Z">
              <w:rPr>
                <w:rFonts w:hint="cs"/>
                <w:b/>
                <w:bCs/>
                <w:rtl/>
              </w:rPr>
            </w:rPrChange>
          </w:rPr>
          <w:t xml:space="preserve">(וגררו) </w:t>
        </w:r>
      </w:ins>
      <w:ins w:id="10" w:author="Shimon" w:date="2019-07-16T12:42:00Z">
        <w:r w:rsidR="00BA2B80" w:rsidRPr="00BA2B80">
          <w:rPr>
            <w:rFonts w:hint="cs"/>
            <w:b/>
            <w:bCs/>
            <w:color w:val="FF0000"/>
            <w:rtl/>
            <w:rPrChange w:id="11" w:author="Shimon" w:date="2019-07-16T12:43:00Z">
              <w:rPr>
                <w:rFonts w:hint="cs"/>
                <w:b/>
                <w:bCs/>
                <w:rtl/>
              </w:rPr>
            </w:rPrChange>
          </w:rPr>
          <w:t xml:space="preserve">את </w:t>
        </w:r>
      </w:ins>
      <w:ins w:id="12" w:author="Shimon" w:date="2019-07-16T12:43:00Z">
        <w:r w:rsidR="00BA2B80" w:rsidRPr="00BA2B80">
          <w:rPr>
            <w:rFonts w:hint="cs"/>
            <w:b/>
            <w:bCs/>
            <w:color w:val="FF0000"/>
            <w:rtl/>
            <w:rPrChange w:id="13" w:author="Shimon" w:date="2019-07-16T12:43:00Z">
              <w:rPr>
                <w:rFonts w:hint="cs"/>
                <w:b/>
                <w:bCs/>
                <w:rtl/>
              </w:rPr>
            </w:rPrChange>
          </w:rPr>
          <w:t xml:space="preserve">ענין </w:t>
        </w:r>
      </w:ins>
      <w:ins w:id="14" w:author="Shimon" w:date="2019-07-16T12:42:00Z">
        <w:r w:rsidR="00BA2B80" w:rsidRPr="00BA2B80">
          <w:rPr>
            <w:rFonts w:hint="cs"/>
            <w:b/>
            <w:bCs/>
            <w:color w:val="FF0000"/>
            <w:rtl/>
            <w:rPrChange w:id="15" w:author="Shimon" w:date="2019-07-16T12:43:00Z">
              <w:rPr>
                <w:rFonts w:hint="cs"/>
                <w:b/>
                <w:bCs/>
                <w:rtl/>
              </w:rPr>
            </w:rPrChange>
          </w:rPr>
          <w:t>הפנסיה</w:t>
        </w:r>
      </w:ins>
    </w:p>
    <w:p w14:paraId="183754DA" w14:textId="48649137" w:rsidR="002A11AE" w:rsidRPr="00BA2B80" w:rsidDel="0032328C" w:rsidRDefault="002A11AE">
      <w:pPr>
        <w:pStyle w:val="40"/>
        <w:tabs>
          <w:tab w:val="clear" w:pos="942"/>
        </w:tabs>
        <w:spacing w:before="0"/>
        <w:ind w:left="2250" w:firstLine="0"/>
        <w:rPr>
          <w:del w:id="16" w:author="Shimon" w:date="2019-07-11T10:53:00Z"/>
          <w:color w:val="FF0000"/>
          <w:rtl/>
          <w:rPrChange w:id="17" w:author="Shimon" w:date="2019-07-16T12:43:00Z">
            <w:rPr>
              <w:del w:id="18" w:author="Shimon" w:date="2019-07-11T10:53:00Z"/>
              <w:rtl/>
            </w:rPr>
          </w:rPrChange>
        </w:rPr>
        <w:pPrChange w:id="19" w:author="Shimon" w:date="2019-07-11T10:53:00Z">
          <w:pPr>
            <w:pStyle w:val="40"/>
            <w:tabs>
              <w:tab w:val="clear" w:pos="942"/>
            </w:tabs>
            <w:spacing w:before="0"/>
            <w:ind w:left="2250" w:firstLine="0"/>
          </w:pPr>
        </w:pPrChange>
      </w:pPr>
    </w:p>
    <w:p w14:paraId="1DBEEA51" w14:textId="5523CA4A" w:rsidR="009915E9" w:rsidRPr="00991D7F" w:rsidRDefault="009915E9" w:rsidP="00442D58">
      <w:pPr>
        <w:pStyle w:val="40"/>
        <w:tabs>
          <w:tab w:val="clear" w:pos="942"/>
        </w:tabs>
        <w:spacing w:before="0"/>
        <w:ind w:left="2250" w:firstLine="0"/>
        <w:rPr>
          <w:rtl/>
        </w:rPr>
      </w:pPr>
      <w:del w:id="20" w:author="Shimon" w:date="2019-07-11T10:53:00Z">
        <w:r w:rsidRPr="00991D7F" w:rsidDel="0032328C">
          <w:rPr>
            <w:rFonts w:hint="cs"/>
            <w:rtl/>
          </w:rPr>
          <w:delText>ב</w:delText>
        </w:r>
      </w:del>
      <w:r w:rsidRPr="00991D7F">
        <w:rPr>
          <w:rFonts w:hint="cs"/>
          <w:rtl/>
        </w:rPr>
        <w:t>אמצעות פרקליטות מחוז ירושלים</w:t>
      </w:r>
      <w:r w:rsidR="00B67D7A" w:rsidRPr="00991D7F">
        <w:rPr>
          <w:rFonts w:hint="cs"/>
          <w:rtl/>
        </w:rPr>
        <w:t xml:space="preserve"> (אזרחי)</w:t>
      </w:r>
    </w:p>
    <w:p w14:paraId="402FE4F7" w14:textId="77777777" w:rsidR="00B67D7A" w:rsidRPr="00991D7F" w:rsidRDefault="00B67D7A" w:rsidP="00442D58">
      <w:pPr>
        <w:pStyle w:val="40"/>
        <w:tabs>
          <w:tab w:val="clear" w:pos="942"/>
        </w:tabs>
        <w:spacing w:before="0"/>
        <w:ind w:left="2250" w:firstLine="0"/>
        <w:rPr>
          <w:rtl/>
        </w:rPr>
      </w:pPr>
      <w:r w:rsidRPr="00991D7F">
        <w:rPr>
          <w:rFonts w:hint="cs"/>
          <w:rtl/>
        </w:rPr>
        <w:t>מעלות דפנה, ירושלים</w:t>
      </w:r>
    </w:p>
    <w:p w14:paraId="086FB2C6" w14:textId="77777777" w:rsidR="009B48BB" w:rsidRPr="00991D7F" w:rsidRDefault="0092613E" w:rsidP="00442D58">
      <w:pPr>
        <w:pStyle w:val="40"/>
        <w:tabs>
          <w:tab w:val="clear" w:pos="942"/>
        </w:tabs>
        <w:spacing w:before="0"/>
        <w:ind w:left="3600" w:firstLine="0"/>
        <w:jc w:val="right"/>
        <w:rPr>
          <w:b/>
          <w:bCs/>
          <w:u w:val="single"/>
          <w:rtl/>
          <w:lang w:eastAsia="en-US"/>
        </w:rPr>
      </w:pPr>
      <w:r w:rsidRPr="00991D7F">
        <w:rPr>
          <w:rtl/>
          <w:lang w:eastAsia="en-US"/>
        </w:rPr>
        <w:tab/>
      </w:r>
      <w:r w:rsidRPr="00991D7F">
        <w:rPr>
          <w:rtl/>
          <w:lang w:eastAsia="en-US"/>
        </w:rPr>
        <w:tab/>
      </w:r>
      <w:r w:rsidRPr="00991D7F">
        <w:rPr>
          <w:rtl/>
          <w:lang w:eastAsia="en-US"/>
        </w:rPr>
        <w:tab/>
      </w:r>
      <w:r w:rsidRPr="00991D7F">
        <w:rPr>
          <w:rFonts w:hint="cs"/>
          <w:rtl/>
          <w:lang w:eastAsia="en-US"/>
        </w:rPr>
        <w:tab/>
        <w:t xml:space="preserve">                  </w:t>
      </w:r>
      <w:r w:rsidRPr="00991D7F">
        <w:rPr>
          <w:rFonts w:hint="cs"/>
          <w:b/>
          <w:bCs/>
          <w:u w:val="single"/>
          <w:rtl/>
          <w:lang w:eastAsia="en-US"/>
        </w:rPr>
        <w:t>הנתבעת</w:t>
      </w:r>
    </w:p>
    <w:p w14:paraId="4029FDA4" w14:textId="77777777" w:rsidR="0092613E" w:rsidRPr="00991D7F" w:rsidRDefault="0092613E" w:rsidP="00442D58">
      <w:pPr>
        <w:pStyle w:val="10"/>
        <w:jc w:val="both"/>
        <w:rPr>
          <w:sz w:val="24"/>
          <w:rtl/>
          <w:lang w:eastAsia="en-US"/>
        </w:rPr>
      </w:pPr>
    </w:p>
    <w:p w14:paraId="25F460C2" w14:textId="77777777" w:rsidR="00946A22" w:rsidRDefault="00946A22" w:rsidP="00442D58">
      <w:pPr>
        <w:pStyle w:val="10"/>
        <w:spacing w:line="320" w:lineRule="exact"/>
        <w:ind w:left="476" w:hanging="425"/>
        <w:rPr>
          <w:b/>
          <w:bCs/>
          <w:rtl/>
        </w:rPr>
      </w:pPr>
    </w:p>
    <w:p w14:paraId="2B30C6B3" w14:textId="77777777" w:rsidR="00742FEB" w:rsidRDefault="00946A22" w:rsidP="00442D58">
      <w:pPr>
        <w:pStyle w:val="10"/>
        <w:spacing w:line="320" w:lineRule="exact"/>
        <w:ind w:left="476" w:hanging="425"/>
        <w:rPr>
          <w:b/>
          <w:bCs/>
          <w:rtl/>
        </w:rPr>
      </w:pPr>
      <w:r>
        <w:rPr>
          <w:rFonts w:hint="cs"/>
          <w:b/>
          <w:bCs/>
          <w:rtl/>
        </w:rPr>
        <w:t>עילות התביעה: גימלאות, פיטורים שלא כדין, זכויות סוציאליות</w:t>
      </w:r>
    </w:p>
    <w:p w14:paraId="09437ACD" w14:textId="77777777" w:rsidR="00742FEB" w:rsidRDefault="00742FEB" w:rsidP="00442D58">
      <w:pPr>
        <w:pStyle w:val="10"/>
        <w:spacing w:line="320" w:lineRule="exact"/>
        <w:ind w:left="476" w:hanging="425"/>
        <w:rPr>
          <w:b/>
          <w:bCs/>
          <w:rtl/>
        </w:rPr>
      </w:pPr>
    </w:p>
    <w:p w14:paraId="7CCABFAB" w14:textId="77777777" w:rsidR="00CB1486" w:rsidRPr="00991D7F" w:rsidRDefault="00CB1486" w:rsidP="00442D58">
      <w:pPr>
        <w:pStyle w:val="10"/>
        <w:spacing w:line="320" w:lineRule="exact"/>
        <w:ind w:left="476" w:hanging="425"/>
        <w:rPr>
          <w:rtl/>
        </w:rPr>
      </w:pPr>
    </w:p>
    <w:p w14:paraId="092801FA" w14:textId="77777777" w:rsidR="009B48BB" w:rsidRPr="00991D7F" w:rsidRDefault="00946A22" w:rsidP="00442D58">
      <w:pPr>
        <w:pStyle w:val="10"/>
        <w:spacing w:after="240" w:line="360" w:lineRule="auto"/>
        <w:ind w:left="720" w:hanging="669"/>
        <w:jc w:val="center"/>
        <w:rPr>
          <w:b/>
          <w:bCs/>
          <w:sz w:val="36"/>
          <w:szCs w:val="36"/>
          <w:u w:val="single"/>
          <w:rtl/>
        </w:rPr>
      </w:pPr>
      <w:r>
        <w:rPr>
          <w:rFonts w:hint="cs"/>
          <w:b/>
          <w:bCs/>
          <w:sz w:val="36"/>
          <w:szCs w:val="36"/>
          <w:u w:val="single"/>
          <w:rtl/>
        </w:rPr>
        <w:t>כתב תביעה</w:t>
      </w:r>
    </w:p>
    <w:p w14:paraId="5EE09B3A" w14:textId="77777777" w:rsidR="009B48BB" w:rsidRPr="00991D7F" w:rsidRDefault="001907C8" w:rsidP="009D6AF8">
      <w:pPr>
        <w:tabs>
          <w:tab w:val="left" w:pos="26"/>
        </w:tabs>
        <w:spacing w:after="240" w:line="360" w:lineRule="auto"/>
        <w:jc w:val="both"/>
        <w:rPr>
          <w:rFonts w:cs="David"/>
          <w:rtl/>
        </w:rPr>
      </w:pPr>
      <w:r w:rsidRPr="00991D7F">
        <w:rPr>
          <w:rFonts w:cs="David" w:hint="cs"/>
          <w:rtl/>
        </w:rPr>
        <w:t>התובע</w:t>
      </w:r>
      <w:r w:rsidR="0092613E" w:rsidRPr="00991D7F">
        <w:rPr>
          <w:rFonts w:cs="David" w:hint="cs"/>
          <w:rtl/>
        </w:rPr>
        <w:t xml:space="preserve"> </w:t>
      </w:r>
      <w:r w:rsidRPr="00991D7F">
        <w:rPr>
          <w:rFonts w:cs="David" w:hint="cs"/>
          <w:rtl/>
        </w:rPr>
        <w:t>מתכבד להגיש תביעתו ויהיה מיוצג</w:t>
      </w:r>
      <w:r w:rsidR="0092613E" w:rsidRPr="00991D7F">
        <w:rPr>
          <w:rFonts w:cs="David" w:hint="cs"/>
          <w:rtl/>
        </w:rPr>
        <w:t xml:space="preserve"> כאמור לעיל. </w:t>
      </w:r>
    </w:p>
    <w:p w14:paraId="69AFDDE1" w14:textId="77777777" w:rsidR="00801BAC" w:rsidRPr="00991D7F" w:rsidRDefault="00801BAC" w:rsidP="00601232">
      <w:pPr>
        <w:pStyle w:val="2"/>
        <w:numPr>
          <w:ilvl w:val="0"/>
          <w:numId w:val="18"/>
        </w:numPr>
        <w:tabs>
          <w:tab w:val="clear" w:pos="566"/>
          <w:tab w:val="left" w:pos="656"/>
        </w:tabs>
        <w:spacing w:after="240"/>
        <w:ind w:left="656" w:hanging="630"/>
        <w:rPr>
          <w:sz w:val="28"/>
          <w:lang w:eastAsia="en-US"/>
        </w:rPr>
      </w:pPr>
      <w:r w:rsidRPr="00991D7F">
        <w:rPr>
          <w:rFonts w:hint="cs"/>
          <w:sz w:val="28"/>
          <w:rtl/>
          <w:lang w:eastAsia="en-US"/>
        </w:rPr>
        <w:t>מבוא ואקדמת מילין</w:t>
      </w:r>
    </w:p>
    <w:p w14:paraId="7C3CBE31" w14:textId="5F74BEBA" w:rsidR="00EE6F2E" w:rsidRDefault="00946A22" w:rsidP="00EB3F2E">
      <w:pPr>
        <w:pStyle w:val="11"/>
        <w:numPr>
          <w:ilvl w:val="0"/>
          <w:numId w:val="14"/>
        </w:numPr>
        <w:tabs>
          <w:tab w:val="clear" w:pos="360"/>
          <w:tab w:val="left" w:pos="656"/>
        </w:tabs>
        <w:spacing w:before="0" w:after="240" w:line="360" w:lineRule="auto"/>
        <w:ind w:left="656" w:right="0" w:hanging="630"/>
        <w:rPr>
          <w:ins w:id="21" w:author="Shimon" w:date="2019-07-15T13:58:00Z"/>
        </w:rPr>
        <w:pPrChange w:id="22" w:author="Shimon" w:date="2019-07-16T11:18:00Z">
          <w:pPr>
            <w:pStyle w:val="11"/>
            <w:numPr>
              <w:numId w:val="14"/>
            </w:numPr>
            <w:tabs>
              <w:tab w:val="num" w:pos="360"/>
              <w:tab w:val="left" w:pos="656"/>
            </w:tabs>
            <w:spacing w:before="0" w:after="240" w:line="360" w:lineRule="auto"/>
            <w:ind w:left="656" w:right="360" w:hanging="630"/>
          </w:pPr>
        </w:pPrChange>
      </w:pPr>
      <w:r>
        <w:rPr>
          <w:rFonts w:hint="cs"/>
          <w:rtl/>
        </w:rPr>
        <w:t xml:space="preserve">התובע עבד במשרד האוצר במשך כ </w:t>
      </w:r>
      <w:r>
        <w:rPr>
          <w:rtl/>
        </w:rPr>
        <w:t>–</w:t>
      </w:r>
      <w:r>
        <w:rPr>
          <w:rFonts w:hint="cs"/>
          <w:rtl/>
        </w:rPr>
        <w:t xml:space="preserve"> 42 שנה</w:t>
      </w:r>
      <w:ins w:id="23" w:author="Shimon" w:date="2019-07-15T13:55:00Z">
        <w:r w:rsidR="00EE6F2E">
          <w:rPr>
            <w:rFonts w:hint="cs"/>
            <w:rtl/>
          </w:rPr>
          <w:t xml:space="preserve">. בשנת 1990 נסתיימה עבודתו כעובד בכתב מינוי והחלה תקופת עבודה </w:t>
        </w:r>
      </w:ins>
      <w:ins w:id="24" w:author="Shimon" w:date="2019-07-15T13:56:00Z">
        <w:r w:rsidR="00EE6F2E">
          <w:rPr>
            <w:rFonts w:hint="cs"/>
            <w:rtl/>
          </w:rPr>
          <w:t xml:space="preserve">ע"פ חוזה אישי </w:t>
        </w:r>
      </w:ins>
      <w:del w:id="25" w:author="Shimon" w:date="2019-07-15T13:55:00Z">
        <w:r w:rsidDel="00EE6F2E">
          <w:rPr>
            <w:rFonts w:hint="cs"/>
            <w:rtl/>
          </w:rPr>
          <w:delText>,</w:delText>
        </w:r>
      </w:del>
      <w:del w:id="26" w:author="Shimon" w:date="2019-07-15T13:56:00Z">
        <w:r w:rsidDel="00EE6F2E">
          <w:rPr>
            <w:rFonts w:hint="cs"/>
            <w:rtl/>
          </w:rPr>
          <w:delText xml:space="preserve"> </w:delText>
        </w:r>
      </w:del>
      <w:del w:id="27" w:author="Shimon" w:date="2019-07-11T10:54:00Z">
        <w:r w:rsidDel="0032328C">
          <w:rPr>
            <w:rFonts w:hint="cs"/>
            <w:rtl/>
          </w:rPr>
          <w:delText>ו</w:delText>
        </w:r>
      </w:del>
      <w:del w:id="28" w:author="Shimon" w:date="2019-07-15T13:56:00Z">
        <w:r w:rsidDel="00EE6F2E">
          <w:rPr>
            <w:rFonts w:hint="cs"/>
            <w:rtl/>
          </w:rPr>
          <w:delText xml:space="preserve">היה </w:delText>
        </w:r>
      </w:del>
      <w:del w:id="29" w:author="Shimon" w:date="2019-07-11T10:55:00Z">
        <w:r w:rsidDel="0032328C">
          <w:rPr>
            <w:rFonts w:hint="cs"/>
            <w:rtl/>
          </w:rPr>
          <w:delText>מראשוני</w:delText>
        </w:r>
      </w:del>
      <w:del w:id="30" w:author="Shimon" w:date="2019-07-15T13:56:00Z">
        <w:r w:rsidDel="00EE6F2E">
          <w:rPr>
            <w:rFonts w:hint="cs"/>
            <w:rtl/>
          </w:rPr>
          <w:delText xml:space="preserve"> עובדי </w:delText>
        </w:r>
      </w:del>
      <w:del w:id="31" w:author="Shimon" w:date="2019-07-11T10:53:00Z">
        <w:r w:rsidDel="0032328C">
          <w:rPr>
            <w:rFonts w:hint="cs"/>
            <w:rtl/>
          </w:rPr>
          <w:delText xml:space="preserve">המשרד </w:delText>
        </w:r>
      </w:del>
      <w:del w:id="32" w:author="Shimon" w:date="2019-07-15T13:56:00Z">
        <w:r w:rsidDel="00EE6F2E">
          <w:rPr>
            <w:rFonts w:hint="cs"/>
            <w:rtl/>
          </w:rPr>
          <w:delText>שחת</w:delText>
        </w:r>
      </w:del>
      <w:del w:id="33" w:author="Shimon" w:date="2019-07-15T13:53:00Z">
        <w:r w:rsidDel="00EE6F2E">
          <w:rPr>
            <w:rFonts w:hint="cs"/>
            <w:rtl/>
          </w:rPr>
          <w:delText>ם</w:delText>
        </w:r>
      </w:del>
      <w:del w:id="34" w:author="Shimon" w:date="2019-07-15T13:52:00Z">
        <w:r w:rsidDel="00EE6F2E">
          <w:rPr>
            <w:rFonts w:hint="cs"/>
            <w:rtl/>
          </w:rPr>
          <w:delText xml:space="preserve"> </w:delText>
        </w:r>
      </w:del>
      <w:del w:id="35" w:author="Shimon" w:date="2019-07-15T13:56:00Z">
        <w:r w:rsidDel="00EE6F2E">
          <w:rPr>
            <w:rFonts w:hint="cs"/>
            <w:rtl/>
          </w:rPr>
          <w:delText>על חוזה א</w:delText>
        </w:r>
      </w:del>
      <w:del w:id="36" w:author="Shimon" w:date="2019-07-15T13:57:00Z">
        <w:r w:rsidDel="00EE6F2E">
          <w:rPr>
            <w:rFonts w:hint="cs"/>
            <w:rtl/>
          </w:rPr>
          <w:delText xml:space="preserve">ישי </w:delText>
        </w:r>
      </w:del>
      <w:r>
        <w:rPr>
          <w:rFonts w:hint="cs"/>
          <w:rtl/>
        </w:rPr>
        <w:t>("</w:t>
      </w:r>
      <w:r w:rsidRPr="00946A22">
        <w:rPr>
          <w:rFonts w:hint="cs"/>
          <w:b/>
          <w:bCs/>
          <w:rtl/>
        </w:rPr>
        <w:t>חוזה בכירים</w:t>
      </w:r>
      <w:r>
        <w:rPr>
          <w:rFonts w:hint="cs"/>
          <w:rtl/>
        </w:rPr>
        <w:t>")</w:t>
      </w:r>
      <w:del w:id="37" w:author="Shimon" w:date="2019-07-11T10:56:00Z">
        <w:r w:rsidR="00C524E0" w:rsidDel="0032328C">
          <w:rPr>
            <w:rFonts w:hint="cs"/>
            <w:rtl/>
          </w:rPr>
          <w:delText>. התובע חתם על חוז</w:delText>
        </w:r>
      </w:del>
      <w:ins w:id="38" w:author="Shimon" w:date="2019-07-11T10:56:00Z">
        <w:r w:rsidR="0032328C">
          <w:rPr>
            <w:rFonts w:hint="cs"/>
            <w:rtl/>
          </w:rPr>
          <w:t xml:space="preserve"> </w:t>
        </w:r>
      </w:ins>
      <w:del w:id="39" w:author="Shimon" w:date="2019-07-11T10:56:00Z">
        <w:r w:rsidR="00C524E0" w:rsidDel="0032328C">
          <w:rPr>
            <w:rFonts w:hint="cs"/>
            <w:rtl/>
          </w:rPr>
          <w:delText>ה בכירים</w:delText>
        </w:r>
        <w:r w:rsidDel="0032328C">
          <w:rPr>
            <w:rFonts w:hint="cs"/>
            <w:rtl/>
          </w:rPr>
          <w:delText xml:space="preserve"> כבר בשנת 1990,</w:delText>
        </w:r>
      </w:del>
      <w:r>
        <w:rPr>
          <w:rFonts w:hint="cs"/>
          <w:rtl/>
        </w:rPr>
        <w:t xml:space="preserve"> לתקופה של 4 שנים</w:t>
      </w:r>
      <w:ins w:id="40" w:author="Shimon" w:date="2019-07-15T23:08:00Z">
        <w:r w:rsidR="000B20AC">
          <w:rPr>
            <w:rFonts w:hint="cs"/>
            <w:rtl/>
          </w:rPr>
          <w:t xml:space="preserve">. </w:t>
        </w:r>
      </w:ins>
      <w:del w:id="41" w:author="Shimon" w:date="2019-07-11T10:57:00Z">
        <w:r w:rsidDel="0032328C">
          <w:rPr>
            <w:rFonts w:hint="cs"/>
            <w:rtl/>
          </w:rPr>
          <w:delText>.</w:delText>
        </w:r>
      </w:del>
      <w:del w:id="42" w:author="Shimon" w:date="2019-07-16T11:18:00Z">
        <w:r w:rsidDel="00EB3F2E">
          <w:rPr>
            <w:rFonts w:hint="cs"/>
            <w:rtl/>
          </w:rPr>
          <w:delText xml:space="preserve"> </w:delText>
        </w:r>
      </w:del>
    </w:p>
    <w:p w14:paraId="1ADFEA77" w14:textId="41596712" w:rsidR="00946A22" w:rsidRDefault="00C524E0" w:rsidP="00EE6F2E">
      <w:pPr>
        <w:pStyle w:val="11"/>
        <w:numPr>
          <w:ilvl w:val="0"/>
          <w:numId w:val="14"/>
        </w:numPr>
        <w:tabs>
          <w:tab w:val="clear" w:pos="360"/>
          <w:tab w:val="left" w:pos="656"/>
        </w:tabs>
        <w:spacing w:before="0" w:after="240" w:line="360" w:lineRule="auto"/>
        <w:ind w:left="656" w:right="0" w:hanging="630"/>
        <w:pPrChange w:id="43" w:author="Shimon" w:date="2019-07-15T13:57:00Z">
          <w:pPr>
            <w:pStyle w:val="11"/>
            <w:numPr>
              <w:numId w:val="14"/>
            </w:numPr>
            <w:tabs>
              <w:tab w:val="num" w:pos="360"/>
              <w:tab w:val="left" w:pos="656"/>
            </w:tabs>
            <w:spacing w:before="0" w:after="240" w:line="360" w:lineRule="auto"/>
            <w:ind w:left="656" w:right="360" w:hanging="630"/>
          </w:pPr>
        </w:pPrChange>
      </w:pPr>
      <w:r>
        <w:rPr>
          <w:rFonts w:hint="cs"/>
          <w:rtl/>
        </w:rPr>
        <w:t>כפי שנפרט להלן,</w:t>
      </w:r>
      <w:r w:rsidR="00946A22">
        <w:rPr>
          <w:rFonts w:hint="cs"/>
          <w:rtl/>
        </w:rPr>
        <w:t xml:space="preserve"> חוזה הבכירים קובע כי </w:t>
      </w:r>
      <w:r w:rsidR="00946A22" w:rsidRPr="00946A22">
        <w:rPr>
          <w:rFonts w:ascii="David" w:hAnsi="David" w:hint="cs"/>
          <w:sz w:val="24"/>
          <w:rtl/>
        </w:rPr>
        <w:t>חוק שירות המדינה</w:t>
      </w:r>
      <w:r w:rsidR="00946A22">
        <w:rPr>
          <w:rFonts w:ascii="David" w:hAnsi="David" w:hint="cs"/>
          <w:sz w:val="24"/>
          <w:rtl/>
        </w:rPr>
        <w:t xml:space="preserve"> (גימלאות) </w:t>
      </w:r>
      <w:r w:rsidR="00946A22" w:rsidRPr="00946A22">
        <w:rPr>
          <w:rtl/>
        </w:rPr>
        <w:t xml:space="preserve">(נוסח משולב), התש"ל </w:t>
      </w:r>
      <w:r w:rsidR="00946A22">
        <w:rPr>
          <w:rtl/>
        </w:rPr>
        <w:t>–</w:t>
      </w:r>
      <w:r w:rsidR="00946A22" w:rsidRPr="00946A22">
        <w:rPr>
          <w:rtl/>
        </w:rPr>
        <w:t xml:space="preserve"> 1970</w:t>
      </w:r>
      <w:r w:rsidR="00946A22">
        <w:rPr>
          <w:rFonts w:hint="cs"/>
          <w:rtl/>
        </w:rPr>
        <w:t xml:space="preserve"> ("</w:t>
      </w:r>
      <w:r w:rsidR="00946A22">
        <w:rPr>
          <w:rFonts w:hint="cs"/>
          <w:b/>
          <w:bCs/>
          <w:rtl/>
        </w:rPr>
        <w:t>חוק הגימלאות</w:t>
      </w:r>
      <w:r w:rsidR="00946A22">
        <w:rPr>
          <w:rFonts w:hint="cs"/>
          <w:rtl/>
        </w:rPr>
        <w:t>")</w:t>
      </w:r>
      <w:r w:rsidR="00125CB5">
        <w:rPr>
          <w:rFonts w:hint="cs"/>
          <w:rtl/>
        </w:rPr>
        <w:t xml:space="preserve"> לא יחול על התובע</w:t>
      </w:r>
      <w:r w:rsidR="00946A22">
        <w:rPr>
          <w:rFonts w:hint="cs"/>
          <w:rtl/>
        </w:rPr>
        <w:t>.</w:t>
      </w:r>
    </w:p>
    <w:p w14:paraId="1BB7809F" w14:textId="755434C4" w:rsidR="0032328C" w:rsidRPr="0032328C" w:rsidRDefault="00EB3F2E" w:rsidP="00EB3F2E">
      <w:pPr>
        <w:pStyle w:val="11"/>
        <w:numPr>
          <w:ilvl w:val="0"/>
          <w:numId w:val="14"/>
        </w:numPr>
        <w:tabs>
          <w:tab w:val="clear" w:pos="360"/>
          <w:tab w:val="left" w:pos="656"/>
        </w:tabs>
        <w:spacing w:before="0" w:after="240" w:line="360" w:lineRule="auto"/>
        <w:ind w:left="656" w:right="0" w:hanging="630"/>
        <w:rPr>
          <w:ins w:id="44" w:author="Shimon" w:date="2019-07-11T11:00:00Z"/>
          <w:rtl/>
          <w:rPrChange w:id="45" w:author="Shimon" w:date="2019-07-11T11:00:00Z">
            <w:rPr>
              <w:ins w:id="46" w:author="Shimon" w:date="2019-07-11T11:00:00Z"/>
              <w:b/>
              <w:bCs/>
              <w:rtl/>
            </w:rPr>
          </w:rPrChange>
        </w:rPr>
        <w:pPrChange w:id="47" w:author="Shimon" w:date="2019-07-16T11:19:00Z">
          <w:pPr>
            <w:pStyle w:val="11"/>
            <w:numPr>
              <w:numId w:val="14"/>
            </w:numPr>
            <w:tabs>
              <w:tab w:val="left" w:pos="656"/>
            </w:tabs>
            <w:spacing w:before="0" w:after="240" w:line="360" w:lineRule="auto"/>
            <w:ind w:left="656" w:hanging="630"/>
          </w:pPr>
        </w:pPrChange>
      </w:pPr>
      <w:ins w:id="48" w:author="Shimon" w:date="2019-07-16T11:18:00Z">
        <w:r>
          <w:rPr>
            <w:rFonts w:hint="cs"/>
            <w:rtl/>
          </w:rPr>
          <w:t xml:space="preserve">ע"פ תנאי החוזה </w:t>
        </w:r>
      </w:ins>
      <w:ins w:id="49" w:author="Shimon" w:date="2019-07-16T11:19:00Z">
        <w:r>
          <w:rPr>
            <w:rFonts w:hint="cs"/>
            <w:rtl/>
          </w:rPr>
          <w:t xml:space="preserve">אמור להתחדש </w:t>
        </w:r>
      </w:ins>
      <w:ins w:id="50" w:author="Shimon" w:date="2019-07-16T11:18:00Z">
        <w:r>
          <w:rPr>
            <w:rFonts w:hint="cs"/>
            <w:rtl/>
          </w:rPr>
          <w:t xml:space="preserve">מאליו כל 4 שנים לתקופה של 4 שנים נוספות, אלא אם מכן הודיע צד אחד למשנהו לפחות 3 חודשים מראש על אי רצונו להאריך את החוזה בתום תוקפו. </w:t>
        </w:r>
      </w:ins>
      <w:r w:rsidR="00946A22">
        <w:rPr>
          <w:rFonts w:hint="cs"/>
          <w:rtl/>
        </w:rPr>
        <w:t xml:space="preserve">תוקפו של החוזה הוארך 5 פעמים, ובפעם האחרונה הוא </w:t>
      </w:r>
      <w:r w:rsidR="00946A22" w:rsidRPr="00125CB5">
        <w:rPr>
          <w:rFonts w:hint="cs"/>
          <w:b/>
          <w:bCs/>
          <w:rtl/>
        </w:rPr>
        <w:t xml:space="preserve">הוארך </w:t>
      </w:r>
      <w:ins w:id="51" w:author="Shimon" w:date="2019-07-11T10:59:00Z">
        <w:r w:rsidR="0032328C">
          <w:rPr>
            <w:rFonts w:hint="cs"/>
            <w:b/>
            <w:bCs/>
            <w:rtl/>
          </w:rPr>
          <w:t xml:space="preserve">ב1.4.2010 </w:t>
        </w:r>
      </w:ins>
      <w:r w:rsidR="00946A22" w:rsidRPr="00125CB5">
        <w:rPr>
          <w:rFonts w:hint="cs"/>
          <w:b/>
          <w:bCs/>
          <w:rtl/>
        </w:rPr>
        <w:t xml:space="preserve">לתקופה של ארבע שנים שהסתיימה ביום </w:t>
      </w:r>
      <w:r w:rsidR="00946A22" w:rsidRPr="00125CB5">
        <w:rPr>
          <w:rFonts w:hint="cs"/>
          <w:b/>
          <w:bCs/>
          <w:u w:val="single"/>
          <w:rtl/>
        </w:rPr>
        <w:t>31.3.2014</w:t>
      </w:r>
      <w:r w:rsidR="00946A22" w:rsidRPr="00125CB5">
        <w:rPr>
          <w:rFonts w:hint="cs"/>
          <w:b/>
          <w:bCs/>
          <w:rtl/>
        </w:rPr>
        <w:t>.</w:t>
      </w:r>
      <w:r w:rsidR="00125CB5" w:rsidRPr="00125CB5">
        <w:rPr>
          <w:rFonts w:hint="cs"/>
          <w:b/>
          <w:bCs/>
          <w:rtl/>
        </w:rPr>
        <w:t xml:space="preserve"> </w:t>
      </w:r>
    </w:p>
    <w:p w14:paraId="1B329606" w14:textId="1AF2A4E0" w:rsidR="00946A22" w:rsidRDefault="00946A22">
      <w:pPr>
        <w:pStyle w:val="11"/>
        <w:numPr>
          <w:ilvl w:val="0"/>
          <w:numId w:val="14"/>
        </w:numPr>
        <w:tabs>
          <w:tab w:val="clear" w:pos="360"/>
          <w:tab w:val="left" w:pos="656"/>
        </w:tabs>
        <w:spacing w:before="0" w:after="240" w:line="360" w:lineRule="auto"/>
        <w:ind w:left="656" w:right="0" w:hanging="630"/>
        <w:pPrChange w:id="52" w:author="Shimon" w:date="2019-07-11T11:03:00Z">
          <w:pPr>
            <w:pStyle w:val="11"/>
            <w:numPr>
              <w:numId w:val="14"/>
            </w:numPr>
            <w:tabs>
              <w:tab w:val="num" w:pos="360"/>
              <w:tab w:val="left" w:pos="656"/>
            </w:tabs>
            <w:spacing w:before="0" w:after="240" w:line="360" w:lineRule="auto"/>
            <w:ind w:left="656" w:right="360" w:hanging="630"/>
          </w:pPr>
        </w:pPrChange>
      </w:pPr>
      <w:r>
        <w:rPr>
          <w:rFonts w:hint="cs"/>
          <w:rtl/>
        </w:rPr>
        <w:lastRenderedPageBreak/>
        <w:t>בניגוד מוחלט להוראות החוזה, פיטרה הנתבעת את התובע</w:t>
      </w:r>
      <w:del w:id="53" w:author="Shimon" w:date="2019-07-11T11:03:00Z">
        <w:r w:rsidDel="001306F9">
          <w:rPr>
            <w:rFonts w:hint="cs"/>
            <w:rtl/>
          </w:rPr>
          <w:delText xml:space="preserve"> עם הגיעו לגיל פרישה</w:delText>
        </w:r>
      </w:del>
      <w:r w:rsidR="00C524E0">
        <w:rPr>
          <w:rFonts w:hint="cs"/>
          <w:rtl/>
        </w:rPr>
        <w:t>, ב</w:t>
      </w:r>
      <w:ins w:id="54" w:author="Shimon" w:date="2019-07-11T11:01:00Z">
        <w:r w:rsidR="0032328C">
          <w:rPr>
            <w:rFonts w:hint="cs"/>
            <w:rtl/>
          </w:rPr>
          <w:t>ב-5 ל</w:t>
        </w:r>
      </w:ins>
      <w:ins w:id="55" w:author="Shimon" w:date="2019-07-11T11:00:00Z">
        <w:r w:rsidR="0032328C">
          <w:rPr>
            <w:rFonts w:hint="cs"/>
            <w:rtl/>
          </w:rPr>
          <w:t xml:space="preserve">אוגוסט </w:t>
        </w:r>
      </w:ins>
      <w:del w:id="56" w:author="Shimon" w:date="2019-07-11T11:01:00Z">
        <w:r w:rsidR="00C524E0" w:rsidDel="0032328C">
          <w:rPr>
            <w:rFonts w:hint="cs"/>
            <w:rtl/>
          </w:rPr>
          <w:delText xml:space="preserve">חודש מאי </w:delText>
        </w:r>
      </w:del>
      <w:r w:rsidR="00C524E0">
        <w:rPr>
          <w:rFonts w:hint="cs"/>
          <w:rtl/>
        </w:rPr>
        <w:t xml:space="preserve">2012, </w:t>
      </w:r>
      <w:r w:rsidR="00C524E0" w:rsidRPr="00C524E0">
        <w:rPr>
          <w:rFonts w:hint="cs"/>
          <w:b/>
          <w:bCs/>
          <w:rtl/>
        </w:rPr>
        <w:t>במהלך התקופה הקצובה של החוזה</w:t>
      </w:r>
      <w:ins w:id="57" w:author="Shimon" w:date="2019-07-11T11:03:00Z">
        <w:r w:rsidR="001306F9">
          <w:rPr>
            <w:rFonts w:hint="cs"/>
            <w:rtl/>
          </w:rPr>
          <w:t xml:space="preserve">, בטענה שהגיע לגיל פרישה </w:t>
        </w:r>
      </w:ins>
      <w:ins w:id="58" w:author="Shimon" w:date="2019-07-16T11:20:00Z">
        <w:r w:rsidR="00EB3F2E">
          <w:rPr>
            <w:rFonts w:hint="cs"/>
            <w:rtl/>
          </w:rPr>
          <w:t xml:space="preserve">(67) </w:t>
        </w:r>
      </w:ins>
      <w:ins w:id="59" w:author="Shimon" w:date="2019-07-11T11:03:00Z">
        <w:r w:rsidR="001306F9">
          <w:rPr>
            <w:rFonts w:hint="cs"/>
            <w:rtl/>
          </w:rPr>
          <w:t>בחודש יולי 2012</w:t>
        </w:r>
      </w:ins>
      <w:del w:id="60" w:author="Shimon" w:date="2019-07-11T11:03:00Z">
        <w:r w:rsidR="00C524E0" w:rsidDel="001306F9">
          <w:rPr>
            <w:rFonts w:hint="cs"/>
            <w:rtl/>
          </w:rPr>
          <w:delText>.</w:delText>
        </w:r>
      </w:del>
      <w:ins w:id="61" w:author="Shimon" w:date="2019-07-15T13:59:00Z">
        <w:r w:rsidR="00EE6F2E" w:rsidRPr="00EE6F2E">
          <w:rPr>
            <w:rFonts w:hint="cs"/>
            <w:b/>
            <w:bCs/>
            <w:rtl/>
          </w:rPr>
          <w:t xml:space="preserve"> </w:t>
        </w:r>
        <w:r w:rsidR="00EE6F2E">
          <w:rPr>
            <w:rFonts w:hint="cs"/>
            <w:b/>
            <w:bCs/>
            <w:rtl/>
          </w:rPr>
          <w:t>למרות שחוק הגימלאות לא חל על התובע, כאמור בהסכם שהיא עצמה ניסחה</w:t>
        </w:r>
      </w:ins>
      <w:ins w:id="62" w:author="Shimon" w:date="2019-07-15T23:10:00Z">
        <w:r w:rsidR="000B20AC">
          <w:rPr>
            <w:rFonts w:hint="cs"/>
            <w:b/>
            <w:bCs/>
            <w:rtl/>
          </w:rPr>
          <w:t>.</w:t>
        </w:r>
      </w:ins>
    </w:p>
    <w:p w14:paraId="7EB21FE5" w14:textId="2E8B5E67" w:rsidR="00082ADF" w:rsidRPr="00991D7F" w:rsidRDefault="00601232" w:rsidP="00EE6F2E">
      <w:pPr>
        <w:pStyle w:val="11"/>
        <w:tabs>
          <w:tab w:val="left" w:pos="656"/>
        </w:tabs>
        <w:spacing w:before="0" w:after="240" w:line="360" w:lineRule="auto"/>
        <w:ind w:left="656" w:hanging="630"/>
        <w:pPrChange w:id="63" w:author="Shimon" w:date="2019-07-15T14:00:00Z">
          <w:pPr>
            <w:pStyle w:val="11"/>
            <w:tabs>
              <w:tab w:val="left" w:pos="656"/>
            </w:tabs>
            <w:spacing w:before="0" w:after="240" w:line="360" w:lineRule="auto"/>
            <w:ind w:left="656" w:hanging="630"/>
          </w:pPr>
        </w:pPrChange>
      </w:pPr>
      <w:r>
        <w:rPr>
          <w:rtl/>
        </w:rPr>
        <w:tab/>
      </w:r>
      <w:r w:rsidR="00082ADF">
        <w:rPr>
          <w:rFonts w:hint="cs"/>
          <w:rtl/>
        </w:rPr>
        <w:t xml:space="preserve">הנתבעת לא הסתפקה בפיטוריו של התובע </w:t>
      </w:r>
      <w:r w:rsidR="00082ADF" w:rsidRPr="00CB1486">
        <w:rPr>
          <w:rFonts w:hint="cs"/>
          <w:b/>
          <w:bCs/>
          <w:rtl/>
        </w:rPr>
        <w:t>מחמת גילו</w:t>
      </w:r>
      <w:r w:rsidR="00082ADF">
        <w:rPr>
          <w:rFonts w:hint="cs"/>
          <w:rtl/>
        </w:rPr>
        <w:t xml:space="preserve">, </w:t>
      </w:r>
      <w:r w:rsidR="00285537">
        <w:rPr>
          <w:rFonts w:hint="cs"/>
          <w:rtl/>
        </w:rPr>
        <w:t xml:space="preserve">במהלך </w:t>
      </w:r>
      <w:r w:rsidR="00082ADF">
        <w:rPr>
          <w:rFonts w:hint="cs"/>
          <w:rtl/>
        </w:rPr>
        <w:t xml:space="preserve">התקופה הקצובה של ההסכם בין הצדדים, </w:t>
      </w:r>
      <w:r w:rsidR="00125CB5">
        <w:rPr>
          <w:rFonts w:hint="cs"/>
          <w:rtl/>
        </w:rPr>
        <w:t xml:space="preserve">אלא </w:t>
      </w:r>
      <w:r w:rsidR="00A467B9">
        <w:rPr>
          <w:rFonts w:hint="cs"/>
          <w:rtl/>
        </w:rPr>
        <w:t xml:space="preserve">עשתה כן </w:t>
      </w:r>
      <w:r w:rsidR="00A467B9" w:rsidRPr="00CB1486">
        <w:rPr>
          <w:rFonts w:hint="cs"/>
          <w:b/>
          <w:bCs/>
          <w:rtl/>
        </w:rPr>
        <w:t>ללא שימוע</w:t>
      </w:r>
      <w:r w:rsidR="00C524E0">
        <w:rPr>
          <w:rFonts w:hint="cs"/>
          <w:b/>
          <w:bCs/>
          <w:rtl/>
        </w:rPr>
        <w:t xml:space="preserve">, </w:t>
      </w:r>
      <w:del w:id="64" w:author="Shimon" w:date="2019-07-15T14:00:00Z">
        <w:r w:rsidR="00C524E0" w:rsidDel="00EE6F2E">
          <w:rPr>
            <w:rFonts w:hint="cs"/>
            <w:b/>
            <w:bCs/>
            <w:rtl/>
          </w:rPr>
          <w:delText>וזאת</w:delText>
        </w:r>
      </w:del>
      <w:del w:id="65" w:author="Shimon" w:date="2019-07-15T13:59:00Z">
        <w:r w:rsidR="00C524E0" w:rsidDel="00EE6F2E">
          <w:rPr>
            <w:rFonts w:hint="cs"/>
            <w:b/>
            <w:bCs/>
            <w:rtl/>
          </w:rPr>
          <w:delText xml:space="preserve"> </w:delText>
        </w:r>
      </w:del>
      <w:ins w:id="66" w:author="Shimon" w:date="2019-07-15T14:00:00Z">
        <w:r w:rsidR="00EE6F2E">
          <w:rPr>
            <w:rFonts w:hint="cs"/>
            <w:b/>
            <w:bCs/>
            <w:rtl/>
          </w:rPr>
          <w:t xml:space="preserve"> </w:t>
        </w:r>
      </w:ins>
      <w:del w:id="67" w:author="Shimon" w:date="2019-07-15T13:59:00Z">
        <w:r w:rsidR="00C524E0" w:rsidDel="00EE6F2E">
          <w:rPr>
            <w:rFonts w:hint="cs"/>
            <w:b/>
            <w:bCs/>
            <w:rtl/>
          </w:rPr>
          <w:delText>למרות שחוק הגימלאות לא חל על התובע, כאמור בהסכם שהיא עצמה ניסחה</w:delText>
        </w:r>
      </w:del>
      <w:del w:id="68" w:author="Shimon" w:date="2019-07-15T23:11:00Z">
        <w:r w:rsidR="00A467B9" w:rsidDel="000B20AC">
          <w:rPr>
            <w:rFonts w:hint="cs"/>
            <w:rtl/>
          </w:rPr>
          <w:delText>.</w:delText>
        </w:r>
      </w:del>
      <w:r w:rsidR="00A467B9">
        <w:rPr>
          <w:rFonts w:hint="cs"/>
          <w:rtl/>
        </w:rPr>
        <w:t xml:space="preserve"> ועוד הגדילה לעשות </w:t>
      </w:r>
      <w:r w:rsidR="00A467B9" w:rsidRPr="00CB1486">
        <w:rPr>
          <w:rFonts w:hint="cs"/>
          <w:b/>
          <w:bCs/>
          <w:rtl/>
        </w:rPr>
        <w:t>ו</w:t>
      </w:r>
      <w:r w:rsidR="00082ADF" w:rsidRPr="00CB1486">
        <w:rPr>
          <w:rFonts w:hint="cs"/>
          <w:b/>
          <w:bCs/>
          <w:rtl/>
        </w:rPr>
        <w:t xml:space="preserve">התעלמה לחלוטין </w:t>
      </w:r>
      <w:r w:rsidR="00BF5EB8" w:rsidRPr="00CB1486">
        <w:rPr>
          <w:rFonts w:hint="cs"/>
          <w:b/>
          <w:bCs/>
          <w:rtl/>
        </w:rPr>
        <w:t>מבקשתו של התובע לבחון את הפרשתו מחמת גיל</w:t>
      </w:r>
      <w:r w:rsidR="00285537">
        <w:rPr>
          <w:rFonts w:hint="cs"/>
          <w:rtl/>
        </w:rPr>
        <w:t xml:space="preserve"> בהתחשב בנסיבות ה</w:t>
      </w:r>
      <w:r w:rsidR="00C524E0">
        <w:rPr>
          <w:rFonts w:hint="cs"/>
          <w:rtl/>
        </w:rPr>
        <w:t>עניין</w:t>
      </w:r>
      <w:r w:rsidR="00BF5EB8">
        <w:rPr>
          <w:rFonts w:hint="cs"/>
          <w:rtl/>
        </w:rPr>
        <w:t>, בהתאם להלכה שיצאה מבית הדין הארצי לעבודה בעניין זה.</w:t>
      </w:r>
    </w:p>
    <w:p w14:paraId="127E8B7B" w14:textId="2FB57F3C" w:rsidR="00125CB5" w:rsidRDefault="00BF5EB8" w:rsidP="00BA2B80">
      <w:pPr>
        <w:pStyle w:val="11"/>
        <w:numPr>
          <w:ilvl w:val="0"/>
          <w:numId w:val="14"/>
        </w:numPr>
        <w:tabs>
          <w:tab w:val="clear" w:pos="360"/>
          <w:tab w:val="left" w:pos="656"/>
        </w:tabs>
        <w:spacing w:before="0" w:after="240" w:line="360" w:lineRule="auto"/>
        <w:ind w:left="656" w:right="0" w:hanging="630"/>
        <w:pPrChange w:id="69" w:author="Shimon" w:date="2019-07-16T12:46:00Z">
          <w:pPr>
            <w:pStyle w:val="11"/>
            <w:numPr>
              <w:numId w:val="14"/>
            </w:numPr>
            <w:tabs>
              <w:tab w:val="left" w:pos="656"/>
            </w:tabs>
            <w:spacing w:before="0" w:after="240" w:line="360" w:lineRule="auto"/>
            <w:ind w:left="656" w:hanging="630"/>
          </w:pPr>
        </w:pPrChange>
      </w:pPr>
      <w:r>
        <w:rPr>
          <w:rFonts w:hint="cs"/>
          <w:rtl/>
        </w:rPr>
        <w:t>יתרה מכך, גם לאחר פיטוריו המבישים</w:t>
      </w:r>
      <w:ins w:id="70" w:author="Shimon" w:date="2019-07-11T11:04:00Z">
        <w:r w:rsidR="001306F9">
          <w:rPr>
            <w:rFonts w:hint="cs"/>
            <w:rtl/>
          </w:rPr>
          <w:t xml:space="preserve"> וללא שימוע</w:t>
        </w:r>
      </w:ins>
      <w:del w:id="71" w:author="Shimon" w:date="2019-07-11T11:04:00Z">
        <w:r w:rsidDel="001306F9">
          <w:rPr>
            <w:rFonts w:hint="cs"/>
            <w:rtl/>
          </w:rPr>
          <w:delText xml:space="preserve"> מחמת גיל</w:delText>
        </w:r>
      </w:del>
      <w:r>
        <w:rPr>
          <w:rFonts w:hint="cs"/>
          <w:rtl/>
        </w:rPr>
        <w:t xml:space="preserve">, במהלך התקופה הקצובה, לא טרחה הנתבעת לפעול על פי דין, ובמשך חודשים ארוכים </w:t>
      </w:r>
      <w:r w:rsidR="00125CB5">
        <w:rPr>
          <w:rFonts w:hint="cs"/>
          <w:rtl/>
        </w:rPr>
        <w:t xml:space="preserve">(עד דצמבר 2012 </w:t>
      </w:r>
      <w:r w:rsidR="00125CB5">
        <w:rPr>
          <w:rtl/>
        </w:rPr>
        <w:t>–</w:t>
      </w:r>
      <w:r w:rsidR="00125CB5">
        <w:rPr>
          <w:rFonts w:hint="cs"/>
          <w:rtl/>
        </w:rPr>
        <w:t xml:space="preserve"> </w:t>
      </w:r>
      <w:ins w:id="72" w:author="Shimon" w:date="2019-07-15T14:00:00Z">
        <w:r w:rsidR="00EE6F2E">
          <w:rPr>
            <w:rFonts w:hint="cs"/>
            <w:rtl/>
          </w:rPr>
          <w:t>כמעט</w:t>
        </w:r>
      </w:ins>
      <w:del w:id="73" w:author="Shimon" w:date="2019-07-15T14:00:00Z">
        <w:r w:rsidR="00125CB5" w:rsidDel="00EE6F2E">
          <w:rPr>
            <w:rFonts w:hint="cs"/>
            <w:rtl/>
          </w:rPr>
          <w:delText>למעלה מ</w:delText>
        </w:r>
      </w:del>
      <w:r w:rsidR="00125CB5">
        <w:rPr>
          <w:rFonts w:hint="cs"/>
          <w:rtl/>
        </w:rPr>
        <w:t xml:space="preserve">חצי </w:t>
      </w:r>
      <w:del w:id="74" w:author="Shimon" w:date="2019-07-15T14:01:00Z">
        <w:r w:rsidR="00125CB5" w:rsidDel="00EE6F2E">
          <w:rPr>
            <w:rFonts w:hint="cs"/>
            <w:rtl/>
          </w:rPr>
          <w:delText>ה</w:delText>
        </w:r>
      </w:del>
      <w:r w:rsidR="00125CB5">
        <w:rPr>
          <w:rFonts w:hint="cs"/>
          <w:rtl/>
        </w:rPr>
        <w:t xml:space="preserve">שנה לאחר פיטוריו) </w:t>
      </w:r>
      <w:r w:rsidR="00125CB5" w:rsidRPr="00C524E0">
        <w:rPr>
          <w:rFonts w:hint="cs"/>
          <w:b/>
          <w:bCs/>
          <w:rtl/>
        </w:rPr>
        <w:t>לא</w:t>
      </w:r>
      <w:ins w:id="75" w:author="Shimon" w:date="2019-07-16T11:21:00Z">
        <w:r w:rsidR="00EB3F2E">
          <w:rPr>
            <w:rFonts w:hint="cs"/>
            <w:b/>
            <w:bCs/>
            <w:rtl/>
          </w:rPr>
          <w:t xml:space="preserve"> ניתנה</w:t>
        </w:r>
      </w:ins>
      <w:r w:rsidR="00125CB5" w:rsidRPr="00C524E0">
        <w:rPr>
          <w:rFonts w:hint="cs"/>
          <w:b/>
          <w:bCs/>
          <w:rtl/>
        </w:rPr>
        <w:t xml:space="preserve"> </w:t>
      </w:r>
      <w:del w:id="76" w:author="Shimon" w:date="2019-07-15T23:12:00Z">
        <w:r w:rsidR="00125CB5" w:rsidRPr="00C524E0" w:rsidDel="000B20AC">
          <w:rPr>
            <w:rFonts w:hint="cs"/>
            <w:b/>
            <w:bCs/>
            <w:rtl/>
          </w:rPr>
          <w:delText>שלחה</w:delText>
        </w:r>
        <w:r w:rsidRPr="00C524E0" w:rsidDel="000B20AC">
          <w:rPr>
            <w:rFonts w:hint="cs"/>
            <w:b/>
            <w:bCs/>
            <w:rtl/>
          </w:rPr>
          <w:delText xml:space="preserve"> </w:delText>
        </w:r>
      </w:del>
      <w:r w:rsidRPr="00C524E0">
        <w:rPr>
          <w:rFonts w:hint="cs"/>
          <w:b/>
          <w:bCs/>
          <w:rtl/>
        </w:rPr>
        <w:t xml:space="preserve">לתובע </w:t>
      </w:r>
      <w:r w:rsidR="00125CB5" w:rsidRPr="00C524E0">
        <w:rPr>
          <w:rFonts w:hint="cs"/>
          <w:b/>
          <w:bCs/>
          <w:rtl/>
        </w:rPr>
        <w:t xml:space="preserve">הודעה </w:t>
      </w:r>
      <w:r w:rsidRPr="00C524E0">
        <w:rPr>
          <w:rFonts w:hint="cs"/>
          <w:b/>
          <w:bCs/>
          <w:rtl/>
        </w:rPr>
        <w:t xml:space="preserve">על זכויותיו בהתאם לחוק </w:t>
      </w:r>
      <w:r w:rsidR="00125CB5" w:rsidRPr="00C524E0">
        <w:rPr>
          <w:rFonts w:hint="cs"/>
          <w:b/>
          <w:bCs/>
          <w:rtl/>
        </w:rPr>
        <w:t>הגימלאות, ולא שילמה לו את הפנסיה המגיעה לו</w:t>
      </w:r>
      <w:r w:rsidR="00C524E0">
        <w:rPr>
          <w:rFonts w:hint="cs"/>
          <w:b/>
          <w:bCs/>
          <w:rtl/>
        </w:rPr>
        <w:t xml:space="preserve">! </w:t>
      </w:r>
      <w:r w:rsidR="00C524E0">
        <w:rPr>
          <w:rFonts w:hint="cs"/>
          <w:rtl/>
        </w:rPr>
        <w:t xml:space="preserve">(כלומר </w:t>
      </w:r>
      <w:r w:rsidR="00C524E0">
        <w:rPr>
          <w:rtl/>
        </w:rPr>
        <w:t>–</w:t>
      </w:r>
      <w:r w:rsidR="00C524E0">
        <w:rPr>
          <w:rFonts w:hint="cs"/>
          <w:rtl/>
        </w:rPr>
        <w:t xml:space="preserve"> במשך כ</w:t>
      </w:r>
      <w:del w:id="77" w:author="Shimon" w:date="2019-07-16T12:46:00Z">
        <w:r w:rsidR="00C524E0" w:rsidDel="00BA2B80">
          <w:rPr>
            <w:rFonts w:hint="cs"/>
            <w:rtl/>
          </w:rPr>
          <w:delText>ש</w:delText>
        </w:r>
      </w:del>
      <w:ins w:id="78" w:author="Shimon" w:date="2019-07-16T12:46:00Z">
        <w:r w:rsidR="00BA2B80">
          <w:rPr>
            <w:rFonts w:hint="cs"/>
            <w:rtl/>
          </w:rPr>
          <w:t>חמ</w:t>
        </w:r>
      </w:ins>
      <w:r w:rsidR="00C524E0">
        <w:rPr>
          <w:rFonts w:hint="cs"/>
          <w:rtl/>
        </w:rPr>
        <w:t>ישה חודשים לא קיבל התובע משכורת או גימלה, וזאת לאחר 42 שנות שירות).</w:t>
      </w:r>
    </w:p>
    <w:p w14:paraId="1BB9A7C1" w14:textId="60DEEFB2" w:rsidR="005210A2" w:rsidRDefault="005210A2" w:rsidP="00125CB5">
      <w:pPr>
        <w:pStyle w:val="11"/>
        <w:tabs>
          <w:tab w:val="left" w:pos="656"/>
        </w:tabs>
        <w:spacing w:before="0" w:after="240" w:line="360" w:lineRule="auto"/>
        <w:ind w:left="656" w:firstLine="0"/>
      </w:pPr>
      <w:r>
        <w:rPr>
          <w:rFonts w:hint="cs"/>
          <w:rtl/>
        </w:rPr>
        <w:t>בכך פעלה הנתבעת בניגוד מוחלט להוראות הדין, בעניין הוצאתו של התובע לגימלאות, ויצרה מצב משפטי (אבסורדי, יש לציין) לפיו לא הופרש התובע</w:t>
      </w:r>
      <w:ins w:id="79" w:author="Shimon" w:date="2019-07-16T12:46:00Z">
        <w:r w:rsidR="00BA2B80">
          <w:rPr>
            <w:rFonts w:hint="cs"/>
            <w:rtl/>
          </w:rPr>
          <w:t xml:space="preserve"> לגימלאות</w:t>
        </w:r>
      </w:ins>
      <w:r>
        <w:rPr>
          <w:rFonts w:hint="cs"/>
          <w:rtl/>
        </w:rPr>
        <w:t>, אך עבודתו בפועל הופסקה.</w:t>
      </w:r>
    </w:p>
    <w:p w14:paraId="3C656830" w14:textId="146A5232" w:rsidR="00C524E0" w:rsidRDefault="00125CB5" w:rsidP="00EE6F2E">
      <w:pPr>
        <w:pStyle w:val="11"/>
        <w:numPr>
          <w:ilvl w:val="0"/>
          <w:numId w:val="14"/>
        </w:numPr>
        <w:tabs>
          <w:tab w:val="clear" w:pos="360"/>
          <w:tab w:val="left" w:pos="656"/>
        </w:tabs>
        <w:spacing w:before="0" w:after="240" w:line="360" w:lineRule="auto"/>
        <w:ind w:left="656" w:right="0" w:hanging="630"/>
        <w:pPrChange w:id="80" w:author="Shimon" w:date="2019-07-15T14:02:00Z">
          <w:pPr>
            <w:pStyle w:val="11"/>
            <w:numPr>
              <w:numId w:val="14"/>
            </w:numPr>
            <w:tabs>
              <w:tab w:val="left" w:pos="656"/>
            </w:tabs>
            <w:spacing w:before="0" w:after="240" w:line="360" w:lineRule="auto"/>
            <w:ind w:left="656" w:hanging="630"/>
          </w:pPr>
        </w:pPrChange>
      </w:pPr>
      <w:r>
        <w:rPr>
          <w:rFonts w:hint="cs"/>
          <w:rtl/>
        </w:rPr>
        <w:t>עם קבלת ההודעה על גובה הגימלה נדהם התובע לגלות שהמדינה בה עבד כ</w:t>
      </w:r>
      <w:del w:id="81" w:author="Shimon" w:date="2019-07-15T14:02:00Z">
        <w:r w:rsidDel="00EE6F2E">
          <w:rPr>
            <w:rFonts w:hint="cs"/>
            <w:rtl/>
          </w:rPr>
          <w:delText xml:space="preserve"> </w:delText>
        </w:r>
        <w:r w:rsidDel="00EE6F2E">
          <w:rPr>
            <w:rtl/>
          </w:rPr>
          <w:delText>–</w:delText>
        </w:r>
      </w:del>
      <w:ins w:id="82" w:author="Shimon" w:date="2019-07-15T14:02:00Z">
        <w:r w:rsidR="00EE6F2E">
          <w:rPr>
            <w:rFonts w:hint="cs"/>
            <w:rtl/>
          </w:rPr>
          <w:t>-</w:t>
        </w:r>
      </w:ins>
      <w:del w:id="83" w:author="Shimon" w:date="2019-07-15T14:02:00Z">
        <w:r w:rsidDel="00EE6F2E">
          <w:rPr>
            <w:rFonts w:hint="cs"/>
            <w:rtl/>
          </w:rPr>
          <w:delText xml:space="preserve"> </w:delText>
        </w:r>
      </w:del>
      <w:r>
        <w:rPr>
          <w:rFonts w:hint="cs"/>
          <w:rtl/>
        </w:rPr>
        <w:t>42 שנים פעלה בניגוד מוחלט ל</w:t>
      </w:r>
      <w:ins w:id="84" w:author="Shimon" w:date="2019-07-15T23:14:00Z">
        <w:r w:rsidR="000B20AC">
          <w:rPr>
            <w:rFonts w:hint="cs"/>
            <w:rtl/>
          </w:rPr>
          <w:t>תנאי החוזה ו</w:t>
        </w:r>
      </w:ins>
      <w:r>
        <w:rPr>
          <w:rFonts w:hint="cs"/>
          <w:rtl/>
        </w:rPr>
        <w:t>הבטחות שניתנו לו בעניין הפנסיה, ופגעה בו פגיעה כפולה</w:t>
      </w:r>
      <w:r w:rsidR="00C524E0">
        <w:rPr>
          <w:rFonts w:hint="cs"/>
          <w:rtl/>
        </w:rPr>
        <w:t xml:space="preserve"> (שנוספה על הפגיעות שלעיל)</w:t>
      </w:r>
      <w:r>
        <w:rPr>
          <w:rFonts w:hint="cs"/>
          <w:rtl/>
        </w:rPr>
        <w:t>: הן בדרך חישוב הפנסיה והן בקביעת דרגת הפרישה.</w:t>
      </w:r>
      <w:r w:rsidR="00C524E0">
        <w:rPr>
          <w:rFonts w:hint="cs"/>
          <w:rtl/>
        </w:rPr>
        <w:t xml:space="preserve"> התוצאה העגומה היא שהתובע מקבל פנסיה נמוכה בהרבה מזאת המגיעה לו.</w:t>
      </w:r>
    </w:p>
    <w:p w14:paraId="49BBFB3E" w14:textId="452ABB2E" w:rsidR="00C524E0" w:rsidDel="00EE6F2E" w:rsidRDefault="00C524E0" w:rsidP="00FE4D5B">
      <w:pPr>
        <w:pStyle w:val="11"/>
        <w:numPr>
          <w:ilvl w:val="0"/>
          <w:numId w:val="14"/>
        </w:numPr>
        <w:tabs>
          <w:tab w:val="clear" w:pos="360"/>
          <w:tab w:val="left" w:pos="656"/>
        </w:tabs>
        <w:spacing w:before="0" w:after="240" w:line="360" w:lineRule="auto"/>
        <w:ind w:left="656" w:right="0" w:firstLine="0"/>
        <w:rPr>
          <w:del w:id="85" w:author="Shimon" w:date="2019-07-15T14:03:00Z"/>
        </w:rPr>
      </w:pPr>
      <w:r>
        <w:rPr>
          <w:rFonts w:hint="cs"/>
          <w:rtl/>
        </w:rPr>
        <w:t>ב</w:t>
      </w:r>
      <w:r w:rsidR="00125CB5">
        <w:rPr>
          <w:rFonts w:hint="cs"/>
          <w:rtl/>
        </w:rPr>
        <w:t xml:space="preserve">תמימותו סבר התובע כי </w:t>
      </w:r>
      <w:ins w:id="86" w:author="Shimon" w:date="2019-07-15T23:15:00Z">
        <w:r w:rsidR="000B20AC">
          <w:rPr>
            <w:rFonts w:hint="cs"/>
            <w:rtl/>
          </w:rPr>
          <w:t>מדובר ב</w:t>
        </w:r>
      </w:ins>
      <w:del w:id="87" w:author="Shimon" w:date="2019-07-15T23:15:00Z">
        <w:r w:rsidR="00125CB5" w:rsidDel="000B20AC">
          <w:rPr>
            <w:rFonts w:hint="cs"/>
            <w:rtl/>
          </w:rPr>
          <w:delText>ה</w:delText>
        </w:r>
      </w:del>
      <w:r w:rsidR="00125CB5">
        <w:rPr>
          <w:rFonts w:hint="cs"/>
          <w:rtl/>
        </w:rPr>
        <w:t xml:space="preserve">טעות שנעשתה בעניינו </w:t>
      </w:r>
      <w:ins w:id="88" w:author="Shimon" w:date="2019-07-15T23:15:00Z">
        <w:r w:rsidR="000B20AC">
          <w:rPr>
            <w:rFonts w:hint="cs"/>
            <w:rtl/>
          </w:rPr>
          <w:t xml:space="preserve">והיא </w:t>
        </w:r>
      </w:ins>
      <w:r w:rsidR="00125CB5">
        <w:rPr>
          <w:rFonts w:hint="cs"/>
          <w:rtl/>
        </w:rPr>
        <w:t>תתוקן</w:t>
      </w:r>
      <w:ins w:id="89" w:author="Shimon" w:date="2019-07-16T12:47:00Z">
        <w:r w:rsidR="00BA2B80">
          <w:rPr>
            <w:rFonts w:hint="cs"/>
            <w:rtl/>
          </w:rPr>
          <w:t xml:space="preserve">, </w:t>
        </w:r>
      </w:ins>
      <w:ins w:id="90" w:author="Shimon" w:date="2019-07-16T11:22:00Z">
        <w:r w:rsidR="00EB3F2E">
          <w:rPr>
            <w:rFonts w:hint="cs"/>
            <w:rtl/>
          </w:rPr>
          <w:t>בלא להטריח את מערכת המשפט</w:t>
        </w:r>
      </w:ins>
      <w:ins w:id="91" w:author="Shimon" w:date="2019-07-15T23:15:00Z">
        <w:r w:rsidR="000B20AC">
          <w:rPr>
            <w:rFonts w:hint="cs"/>
            <w:rtl/>
          </w:rPr>
          <w:t>.</w:t>
        </w:r>
      </w:ins>
      <w:del w:id="92" w:author="Shimon" w:date="2019-07-15T23:15:00Z">
        <w:r w:rsidR="00125CB5" w:rsidDel="000B20AC">
          <w:rPr>
            <w:rFonts w:hint="cs"/>
            <w:rtl/>
          </w:rPr>
          <w:delText>,</w:delText>
        </w:r>
      </w:del>
      <w:r w:rsidR="00125CB5">
        <w:rPr>
          <w:rFonts w:hint="cs"/>
          <w:rtl/>
        </w:rPr>
        <w:t xml:space="preserve"> </w:t>
      </w:r>
      <w:ins w:id="93" w:author="Shimon" w:date="2019-07-15T23:15:00Z">
        <w:r w:rsidR="000B20AC">
          <w:rPr>
            <w:rFonts w:hint="cs"/>
            <w:rtl/>
          </w:rPr>
          <w:t xml:space="preserve">התובע </w:t>
        </w:r>
      </w:ins>
      <w:del w:id="94" w:author="Shimon" w:date="2019-07-15T23:15:00Z">
        <w:r w:rsidR="00125CB5" w:rsidDel="000B20AC">
          <w:rPr>
            <w:rFonts w:hint="cs"/>
            <w:rtl/>
          </w:rPr>
          <w:delText>והוא</w:delText>
        </w:r>
      </w:del>
      <w:r w:rsidR="00125CB5">
        <w:rPr>
          <w:rFonts w:hint="cs"/>
          <w:rtl/>
        </w:rPr>
        <w:t xml:space="preserve"> פעל במשך זמן רב מול הגורמים הרלוונטיים בתקווה לשנות את רוע הגזירה, אך לשווא. </w:t>
      </w:r>
      <w:r w:rsidR="005210A2">
        <w:rPr>
          <w:rFonts w:hint="cs"/>
          <w:rtl/>
        </w:rPr>
        <w:t xml:space="preserve">בנסיבות אלה, ונוכח הפרות רבות אחרות של זכויותיו, </w:t>
      </w:r>
      <w:r w:rsidR="00285537">
        <w:rPr>
          <w:rFonts w:hint="cs"/>
          <w:rtl/>
        </w:rPr>
        <w:t xml:space="preserve">כפי שיפורט להלן, </w:t>
      </w:r>
      <w:r w:rsidR="00125CB5">
        <w:rPr>
          <w:rFonts w:hint="cs"/>
          <w:rtl/>
        </w:rPr>
        <w:t>ועל מנת שתביעתו לא תתיישן, נאלץ התובע לפנות לבית דין נכבד זה</w:t>
      </w:r>
      <w:r w:rsidR="005210A2">
        <w:rPr>
          <w:rFonts w:hint="cs"/>
          <w:rtl/>
        </w:rPr>
        <w:t xml:space="preserve">. </w:t>
      </w:r>
    </w:p>
    <w:p w14:paraId="4BA268A4" w14:textId="77777777" w:rsidR="005532DB" w:rsidRPr="00991D7F" w:rsidRDefault="005532DB" w:rsidP="00742FEB">
      <w:pPr>
        <w:pStyle w:val="2"/>
        <w:numPr>
          <w:ilvl w:val="0"/>
          <w:numId w:val="18"/>
        </w:numPr>
        <w:tabs>
          <w:tab w:val="clear" w:pos="566"/>
          <w:tab w:val="left" w:pos="521"/>
        </w:tabs>
        <w:spacing w:after="120"/>
        <w:ind w:left="521"/>
        <w:rPr>
          <w:sz w:val="28"/>
          <w:rtl/>
          <w:lang w:eastAsia="en-US"/>
        </w:rPr>
      </w:pPr>
      <w:r w:rsidRPr="00991D7F">
        <w:rPr>
          <w:rFonts w:hint="cs"/>
          <w:sz w:val="28"/>
          <w:rtl/>
          <w:lang w:eastAsia="en-US"/>
        </w:rPr>
        <w:t>העובדות הרלבנטיות</w:t>
      </w:r>
      <w:r w:rsidR="000D2DB0">
        <w:rPr>
          <w:rFonts w:hint="cs"/>
          <w:sz w:val="28"/>
          <w:rtl/>
          <w:lang w:eastAsia="en-US"/>
        </w:rPr>
        <w:t xml:space="preserve"> </w:t>
      </w:r>
    </w:p>
    <w:p w14:paraId="309543BB" w14:textId="77777777" w:rsidR="00CD659C" w:rsidRPr="00CB1486" w:rsidRDefault="00CD659C" w:rsidP="00CB1486">
      <w:pPr>
        <w:pStyle w:val="2"/>
        <w:numPr>
          <w:ilvl w:val="1"/>
          <w:numId w:val="18"/>
        </w:numPr>
        <w:tabs>
          <w:tab w:val="clear" w:pos="566"/>
          <w:tab w:val="left" w:pos="521"/>
        </w:tabs>
        <w:spacing w:after="120"/>
        <w:ind w:left="521" w:hanging="284"/>
        <w:rPr>
          <w:szCs w:val="24"/>
          <w:rtl/>
          <w:lang w:eastAsia="en-US"/>
        </w:rPr>
      </w:pPr>
      <w:r w:rsidRPr="00CB1486">
        <w:rPr>
          <w:szCs w:val="24"/>
          <w:rtl/>
          <w:lang w:eastAsia="en-US"/>
        </w:rPr>
        <w:t>הצדדים</w:t>
      </w:r>
    </w:p>
    <w:p w14:paraId="695422D7" w14:textId="087794FA" w:rsidR="00EC64F3" w:rsidRDefault="001907C8" w:rsidP="00BA2B80">
      <w:pPr>
        <w:pStyle w:val="11"/>
        <w:numPr>
          <w:ilvl w:val="0"/>
          <w:numId w:val="14"/>
        </w:numPr>
        <w:tabs>
          <w:tab w:val="clear" w:pos="360"/>
        </w:tabs>
        <w:spacing w:before="0" w:after="240" w:line="360" w:lineRule="auto"/>
        <w:ind w:left="510" w:right="0" w:hanging="425"/>
        <w:pPrChange w:id="95" w:author="Shimon" w:date="2019-07-16T12:47:00Z">
          <w:pPr>
            <w:pStyle w:val="11"/>
            <w:numPr>
              <w:numId w:val="14"/>
            </w:numPr>
            <w:spacing w:before="0" w:after="240" w:line="360" w:lineRule="auto"/>
            <w:ind w:left="510" w:hanging="425"/>
          </w:pPr>
        </w:pPrChange>
      </w:pPr>
      <w:r w:rsidRPr="00262792">
        <w:rPr>
          <w:rFonts w:hint="cs"/>
          <w:rtl/>
        </w:rPr>
        <w:t>התובע</w:t>
      </w:r>
      <w:r w:rsidR="00CD659C" w:rsidRPr="00262792">
        <w:rPr>
          <w:rFonts w:hint="cs"/>
          <w:rtl/>
        </w:rPr>
        <w:t xml:space="preserve"> החל לעבוד </w:t>
      </w:r>
      <w:r w:rsidR="00EC64F3" w:rsidRPr="00262792">
        <w:rPr>
          <w:rFonts w:hint="cs"/>
          <w:rtl/>
        </w:rPr>
        <w:t>אצל ה</w:t>
      </w:r>
      <w:r w:rsidR="00CD659C" w:rsidRPr="00262792">
        <w:rPr>
          <w:rFonts w:hint="cs"/>
          <w:rtl/>
        </w:rPr>
        <w:t>נתבעת</w:t>
      </w:r>
      <w:r w:rsidR="009D44F9" w:rsidRPr="00262792">
        <w:rPr>
          <w:rFonts w:hint="cs"/>
          <w:rtl/>
        </w:rPr>
        <w:t xml:space="preserve"> </w:t>
      </w:r>
      <w:r w:rsidR="00262792" w:rsidRPr="00B35087">
        <w:rPr>
          <w:rFonts w:hint="cs"/>
          <w:rtl/>
        </w:rPr>
        <w:t xml:space="preserve">בשנת 1964 </w:t>
      </w:r>
      <w:r w:rsidR="009D44F9" w:rsidRPr="00262792">
        <w:rPr>
          <w:rFonts w:hint="cs"/>
          <w:rtl/>
        </w:rPr>
        <w:t>כעובד ארעי</w:t>
      </w:r>
      <w:r w:rsidR="00262792" w:rsidRPr="00262792">
        <w:rPr>
          <w:rFonts w:hint="cs"/>
          <w:rtl/>
        </w:rPr>
        <w:t xml:space="preserve"> לתקופה של </w:t>
      </w:r>
      <w:del w:id="96" w:author="Shimon" w:date="2019-07-16T12:47:00Z">
        <w:r w:rsidR="00262792" w:rsidRPr="00262792" w:rsidDel="00BA2B80">
          <w:rPr>
            <w:rFonts w:hint="cs"/>
            <w:rtl/>
          </w:rPr>
          <w:delText xml:space="preserve">מספר </w:delText>
        </w:r>
      </w:del>
      <w:ins w:id="97" w:author="Shimon" w:date="2019-07-16T12:47:00Z">
        <w:r w:rsidR="00BA2B80">
          <w:rPr>
            <w:rFonts w:hint="cs"/>
            <w:rtl/>
          </w:rPr>
          <w:t>8</w:t>
        </w:r>
        <w:r w:rsidR="00BA2B80" w:rsidRPr="00262792">
          <w:rPr>
            <w:rFonts w:hint="cs"/>
            <w:rtl/>
          </w:rPr>
          <w:t xml:space="preserve"> </w:t>
        </w:r>
      </w:ins>
      <w:r w:rsidR="00262792" w:rsidRPr="00262792">
        <w:rPr>
          <w:rFonts w:hint="cs"/>
          <w:rtl/>
        </w:rPr>
        <w:t>חודשים</w:t>
      </w:r>
      <w:r w:rsidR="00767AE5" w:rsidRPr="00D51CEB">
        <w:rPr>
          <w:rFonts w:hint="cs"/>
          <w:rtl/>
        </w:rPr>
        <w:t>. התובע</w:t>
      </w:r>
      <w:r w:rsidR="009D44F9" w:rsidRPr="00D51CEB">
        <w:rPr>
          <w:rFonts w:hint="cs"/>
          <w:rtl/>
        </w:rPr>
        <w:t xml:space="preserve"> חזר לעבוד </w:t>
      </w:r>
      <w:r w:rsidR="00EC64F3">
        <w:rPr>
          <w:rFonts w:hint="cs"/>
          <w:rtl/>
        </w:rPr>
        <w:t xml:space="preserve">אצל </w:t>
      </w:r>
      <w:r w:rsidR="00C524E0">
        <w:rPr>
          <w:rFonts w:hint="cs"/>
          <w:rtl/>
        </w:rPr>
        <w:t>ה</w:t>
      </w:r>
      <w:r w:rsidR="00EC64F3" w:rsidRPr="00D51CEB">
        <w:rPr>
          <w:rFonts w:hint="cs"/>
          <w:rtl/>
        </w:rPr>
        <w:t xml:space="preserve">נתבעת </w:t>
      </w:r>
      <w:ins w:id="98" w:author="Shimon" w:date="2019-07-11T12:24:00Z">
        <w:r w:rsidR="0073389D">
          <w:rPr>
            <w:rFonts w:hint="cs"/>
            <w:rtl/>
          </w:rPr>
          <w:t xml:space="preserve">במשרד האוצר </w:t>
        </w:r>
      </w:ins>
      <w:r w:rsidR="00EC64F3">
        <w:rPr>
          <w:rFonts w:hint="cs"/>
          <w:rtl/>
        </w:rPr>
        <w:t>ע"פ כתב מינוי כעובד קבוע החל מחודש יולי</w:t>
      </w:r>
      <w:r w:rsidR="009D44F9" w:rsidRPr="00D74F54">
        <w:rPr>
          <w:rFonts w:hint="cs"/>
          <w:b/>
          <w:bCs/>
          <w:rtl/>
        </w:rPr>
        <w:t xml:space="preserve"> 1970,</w:t>
      </w:r>
      <w:r w:rsidRPr="00D74F54">
        <w:rPr>
          <w:rFonts w:hint="cs"/>
          <w:b/>
          <w:bCs/>
          <w:rtl/>
        </w:rPr>
        <w:t xml:space="preserve"> </w:t>
      </w:r>
      <w:r w:rsidR="009D44F9" w:rsidRPr="00D51CEB">
        <w:rPr>
          <w:rFonts w:hint="cs"/>
          <w:rtl/>
        </w:rPr>
        <w:t xml:space="preserve">והמשיך לעבוד </w:t>
      </w:r>
      <w:r w:rsidRPr="00EB06C7">
        <w:rPr>
          <w:rFonts w:hint="cs"/>
          <w:rtl/>
        </w:rPr>
        <w:t xml:space="preserve">בה </w:t>
      </w:r>
      <w:r w:rsidR="00BF5EB8">
        <w:rPr>
          <w:rFonts w:hint="cs"/>
          <w:rtl/>
        </w:rPr>
        <w:t xml:space="preserve">ברציפות </w:t>
      </w:r>
      <w:r w:rsidRPr="00EB06C7">
        <w:rPr>
          <w:rFonts w:hint="cs"/>
          <w:rtl/>
        </w:rPr>
        <w:t xml:space="preserve">בתפקידים שונים </w:t>
      </w:r>
      <w:r w:rsidR="00EC64F3">
        <w:rPr>
          <w:rFonts w:hint="cs"/>
          <w:rtl/>
        </w:rPr>
        <w:t>כ-42 שנים, רוב</w:t>
      </w:r>
      <w:r w:rsidR="00262792">
        <w:rPr>
          <w:rFonts w:hint="cs"/>
          <w:rtl/>
        </w:rPr>
        <w:t>ן</w:t>
      </w:r>
      <w:r w:rsidR="00EC64F3">
        <w:rPr>
          <w:rFonts w:hint="cs"/>
          <w:rtl/>
        </w:rPr>
        <w:t xml:space="preserve"> המכריע בתפקידים בכירים. </w:t>
      </w:r>
      <w:r w:rsidR="00CD659C" w:rsidRPr="00726756">
        <w:rPr>
          <w:rFonts w:hint="cs"/>
          <w:rtl/>
        </w:rPr>
        <w:t xml:space="preserve"> </w:t>
      </w:r>
    </w:p>
    <w:p w14:paraId="5BC97E00" w14:textId="0DDE5A27" w:rsidR="00AA4EC7" w:rsidRDefault="001306F9" w:rsidP="005B7AA3">
      <w:pPr>
        <w:pStyle w:val="11"/>
        <w:spacing w:before="0" w:after="240" w:line="360" w:lineRule="auto"/>
        <w:ind w:left="510" w:firstLine="0"/>
        <w:pPrChange w:id="99" w:author="Shimon" w:date="2019-07-16T11:23:00Z">
          <w:pPr>
            <w:pStyle w:val="11"/>
            <w:spacing w:before="0" w:after="240" w:line="360" w:lineRule="auto"/>
            <w:ind w:left="510" w:firstLine="0"/>
          </w:pPr>
        </w:pPrChange>
      </w:pPr>
      <w:ins w:id="100" w:author="Shimon" w:date="2019-07-11T11:11:00Z">
        <w:r>
          <w:rPr>
            <w:rFonts w:hint="cs"/>
            <w:rtl/>
          </w:rPr>
          <w:t>בשנת 1990,</w:t>
        </w:r>
      </w:ins>
      <w:del w:id="101" w:author="Shimon" w:date="2019-07-11T11:11:00Z">
        <w:r w:rsidR="00AA4EC7" w:rsidDel="001306F9">
          <w:rPr>
            <w:rFonts w:hint="cs"/>
            <w:rtl/>
          </w:rPr>
          <w:delText xml:space="preserve">לאחר שהתובע </w:delText>
        </w:r>
      </w:del>
      <w:r w:rsidR="00AA4EC7">
        <w:rPr>
          <w:rFonts w:hint="cs"/>
          <w:rtl/>
        </w:rPr>
        <w:t>הסכים</w:t>
      </w:r>
      <w:ins w:id="102" w:author="Shimon" w:date="2019-07-15T23:17:00Z">
        <w:r w:rsidR="000B20AC">
          <w:rPr>
            <w:rFonts w:hint="cs"/>
            <w:rtl/>
          </w:rPr>
          <w:t xml:space="preserve"> התובע</w:t>
        </w:r>
      </w:ins>
      <w:del w:id="103" w:author="Shimon" w:date="2019-07-15T23:17:00Z">
        <w:r w:rsidR="00AA4EC7" w:rsidDel="000B20AC">
          <w:rPr>
            <w:rFonts w:hint="cs"/>
            <w:rtl/>
          </w:rPr>
          <w:delText xml:space="preserve"> </w:delText>
        </w:r>
      </w:del>
      <w:del w:id="104" w:author="Shimon" w:date="2019-07-11T11:11:00Z">
        <w:r w:rsidR="00AA4EC7" w:rsidDel="001306F9">
          <w:rPr>
            <w:rFonts w:hint="cs"/>
            <w:rtl/>
          </w:rPr>
          <w:delText>בשנת 1990</w:delText>
        </w:r>
      </w:del>
      <w:r w:rsidR="005B7AA3">
        <w:rPr>
          <w:rFonts w:hint="cs"/>
          <w:rtl/>
        </w:rPr>
        <w:t xml:space="preserve"> </w:t>
      </w:r>
      <w:ins w:id="105" w:author="Shimon" w:date="2019-07-16T11:23:00Z">
        <w:r w:rsidR="00EB3F2E" w:rsidRPr="00EB3F2E">
          <w:rPr>
            <w:rFonts w:hint="cs"/>
            <w:rtl/>
          </w:rPr>
          <w:t xml:space="preserve"> </w:t>
        </w:r>
        <w:r w:rsidR="00EB3F2E">
          <w:rPr>
            <w:rFonts w:hint="cs"/>
            <w:rtl/>
          </w:rPr>
          <w:t>לבקשת הנתבעת</w:t>
        </w:r>
      </w:ins>
      <w:r w:rsidR="00BF5EB8">
        <w:rPr>
          <w:rFonts w:hint="cs"/>
          <w:rtl/>
        </w:rPr>
        <w:t>,</w:t>
      </w:r>
      <w:r w:rsidR="00AA4EC7">
        <w:rPr>
          <w:rFonts w:hint="cs"/>
          <w:rtl/>
        </w:rPr>
        <w:t xml:space="preserve"> לוותר על כתב המינוי שלו</w:t>
      </w:r>
      <w:ins w:id="106" w:author="Shimon" w:date="2019-07-11T11:09:00Z">
        <w:r>
          <w:rPr>
            <w:rFonts w:hint="cs"/>
            <w:rtl/>
          </w:rPr>
          <w:t xml:space="preserve"> ו</w:t>
        </w:r>
      </w:ins>
      <w:ins w:id="107" w:author="Shimon" w:date="2019-07-11T11:11:00Z">
        <w:r>
          <w:rPr>
            <w:rFonts w:hint="cs"/>
            <w:rtl/>
          </w:rPr>
          <w:t>על ה</w:t>
        </w:r>
      </w:ins>
      <w:ins w:id="108" w:author="Shimon" w:date="2019-07-11T11:09:00Z">
        <w:r>
          <w:rPr>
            <w:rFonts w:hint="cs"/>
            <w:rtl/>
          </w:rPr>
          <w:t>קביעות בעבודה הנובעת ממנ</w:t>
        </w:r>
      </w:ins>
      <w:ins w:id="109" w:author="Shimon" w:date="2019-07-11T11:11:00Z">
        <w:r>
          <w:rPr>
            <w:rFonts w:hint="cs"/>
            <w:rtl/>
          </w:rPr>
          <w:t>ו</w:t>
        </w:r>
      </w:ins>
      <w:r w:rsidR="00BF5EB8">
        <w:rPr>
          <w:rFonts w:hint="cs"/>
          <w:rtl/>
        </w:rPr>
        <w:t>,</w:t>
      </w:r>
      <w:r w:rsidR="00AA4EC7">
        <w:rPr>
          <w:rFonts w:hint="cs"/>
          <w:rtl/>
        </w:rPr>
        <w:t xml:space="preserve"> </w:t>
      </w:r>
      <w:ins w:id="110" w:author="Shimon" w:date="2019-07-11T11:09:00Z">
        <w:r>
          <w:rPr>
            <w:rFonts w:hint="cs"/>
            <w:rtl/>
          </w:rPr>
          <w:t>ול</w:t>
        </w:r>
      </w:ins>
      <w:ins w:id="111" w:author="Shimon" w:date="2019-07-11T11:12:00Z">
        <w:r>
          <w:rPr>
            <w:rFonts w:hint="cs"/>
            <w:rtl/>
          </w:rPr>
          <w:t xml:space="preserve">היות מועסק </w:t>
        </w:r>
      </w:ins>
      <w:del w:id="112" w:author="Shimon" w:date="2019-07-11T11:12:00Z">
        <w:r w:rsidR="00C35228" w:rsidDel="00112840">
          <w:rPr>
            <w:rFonts w:hint="cs"/>
            <w:rtl/>
          </w:rPr>
          <w:delText xml:space="preserve">נחתם </w:delText>
        </w:r>
        <w:r w:rsidR="00AA4EC7" w:rsidDel="00112840">
          <w:rPr>
            <w:rFonts w:hint="cs"/>
            <w:rtl/>
          </w:rPr>
          <w:delText>בין הצדדים</w:delText>
        </w:r>
        <w:r w:rsidR="00C35228" w:rsidDel="00112840">
          <w:rPr>
            <w:rFonts w:hint="cs"/>
            <w:rtl/>
          </w:rPr>
          <w:delText xml:space="preserve"> </w:delText>
        </w:r>
        <w:r w:rsidR="00C524E0" w:rsidDel="00112840">
          <w:rPr>
            <w:rFonts w:hint="cs"/>
            <w:rtl/>
          </w:rPr>
          <w:delText xml:space="preserve">חוזה הבכירים, שהוא </w:delText>
        </w:r>
      </w:del>
      <w:ins w:id="113" w:author="Shimon" w:date="2019-07-11T11:12:00Z">
        <w:r w:rsidR="00112840">
          <w:rPr>
            <w:rFonts w:hint="cs"/>
            <w:rtl/>
          </w:rPr>
          <w:t>ב</w:t>
        </w:r>
      </w:ins>
      <w:r w:rsidR="00AA4EC7">
        <w:rPr>
          <w:rFonts w:hint="cs"/>
          <w:rtl/>
        </w:rPr>
        <w:t>חוזה עבודה אישי</w:t>
      </w:r>
      <w:r w:rsidR="00362E59">
        <w:rPr>
          <w:rFonts w:hint="cs"/>
          <w:rtl/>
        </w:rPr>
        <w:t xml:space="preserve"> לתקופה של ארבע שנים</w:t>
      </w:r>
      <w:ins w:id="114" w:author="Shimon" w:date="2019-07-11T11:37:00Z">
        <w:r w:rsidR="0036765B">
          <w:rPr>
            <w:rFonts w:hint="cs"/>
            <w:rtl/>
          </w:rPr>
          <w:t>.</w:t>
        </w:r>
      </w:ins>
      <w:r w:rsidR="00362E59">
        <w:rPr>
          <w:rFonts w:hint="cs"/>
          <w:rtl/>
        </w:rPr>
        <w:t>.</w:t>
      </w:r>
      <w:r w:rsidR="00AA4EC7">
        <w:rPr>
          <w:rFonts w:hint="cs"/>
          <w:rtl/>
        </w:rPr>
        <w:t xml:space="preserve"> </w:t>
      </w:r>
      <w:r w:rsidR="00362E59" w:rsidRPr="008B15BC">
        <w:rPr>
          <w:rFonts w:hint="cs"/>
          <w:rtl/>
        </w:rPr>
        <w:t>החוזה הוארך במתכונת קבועה וזהה חמש(!) פעמים רצופות לתקופה של ארבע שנים בכל פעם</w:t>
      </w:r>
      <w:r w:rsidR="00362E59">
        <w:rPr>
          <w:rFonts w:hint="cs"/>
          <w:rtl/>
        </w:rPr>
        <w:t xml:space="preserve">, </w:t>
      </w:r>
      <w:r w:rsidR="002C3012">
        <w:rPr>
          <w:rFonts w:hint="cs"/>
          <w:b/>
          <w:bCs/>
          <w:rtl/>
        </w:rPr>
        <w:t>ובפעם ה</w:t>
      </w:r>
      <w:r w:rsidR="00362E59" w:rsidRPr="00CB1486">
        <w:rPr>
          <w:rFonts w:hint="cs"/>
          <w:b/>
          <w:bCs/>
          <w:rtl/>
        </w:rPr>
        <w:t xml:space="preserve">אחרונה הוארך לתקופה של ארבע שנים </w:t>
      </w:r>
      <w:r w:rsidR="002C3012">
        <w:rPr>
          <w:rFonts w:hint="cs"/>
          <w:b/>
          <w:bCs/>
          <w:rtl/>
        </w:rPr>
        <w:t>שהסתיימו</w:t>
      </w:r>
      <w:r w:rsidR="00362E59" w:rsidRPr="00CB1486">
        <w:rPr>
          <w:rFonts w:hint="cs"/>
          <w:b/>
          <w:bCs/>
          <w:rtl/>
        </w:rPr>
        <w:t xml:space="preserve"> ביום </w:t>
      </w:r>
      <w:r w:rsidR="00362E59" w:rsidRPr="00CB1486">
        <w:rPr>
          <w:rFonts w:hint="cs"/>
          <w:b/>
          <w:bCs/>
          <w:u w:val="single"/>
          <w:rtl/>
        </w:rPr>
        <w:t>31.3.2014</w:t>
      </w:r>
      <w:r w:rsidR="00362E59" w:rsidRPr="00CB1486">
        <w:rPr>
          <w:rFonts w:hint="cs"/>
          <w:b/>
          <w:bCs/>
          <w:rtl/>
        </w:rPr>
        <w:t>.</w:t>
      </w:r>
    </w:p>
    <w:p w14:paraId="5BF3B56B" w14:textId="1F7CA73A" w:rsidR="001907C8" w:rsidRPr="009A1EF5" w:rsidRDefault="00767AE5" w:rsidP="004E0280">
      <w:pPr>
        <w:pStyle w:val="11"/>
        <w:spacing w:before="0" w:after="240" w:line="360" w:lineRule="auto"/>
        <w:ind w:left="510" w:firstLine="0"/>
        <w:pPrChange w:id="115" w:author="Shimon" w:date="2019-07-15T23:19:00Z">
          <w:pPr>
            <w:pStyle w:val="11"/>
            <w:spacing w:before="0" w:after="240" w:line="360" w:lineRule="auto"/>
            <w:ind w:left="510" w:firstLine="0"/>
          </w:pPr>
        </w:pPrChange>
      </w:pPr>
      <w:r w:rsidRPr="002C3012">
        <w:rPr>
          <w:rFonts w:hint="cs"/>
          <w:highlight w:val="yellow"/>
          <w:rtl/>
        </w:rPr>
        <w:lastRenderedPageBreak/>
        <w:t xml:space="preserve">ביום </w:t>
      </w:r>
      <w:del w:id="116" w:author="Shimon" w:date="2019-07-11T11:39:00Z">
        <w:r w:rsidR="002C3012" w:rsidRPr="002C3012" w:rsidDel="0036765B">
          <w:rPr>
            <w:rFonts w:hint="cs"/>
            <w:b/>
            <w:bCs/>
            <w:highlight w:val="yellow"/>
            <w:rtl/>
          </w:rPr>
          <w:delText>8</w:delText>
        </w:r>
      </w:del>
      <w:ins w:id="117" w:author="Shimon" w:date="2019-07-11T11:39:00Z">
        <w:r w:rsidR="0036765B">
          <w:rPr>
            <w:rFonts w:hint="cs"/>
            <w:b/>
            <w:bCs/>
            <w:highlight w:val="yellow"/>
            <w:rtl/>
          </w:rPr>
          <w:t>5</w:t>
        </w:r>
      </w:ins>
      <w:r w:rsidR="002C3012" w:rsidRPr="002C3012">
        <w:rPr>
          <w:rFonts w:hint="cs"/>
          <w:b/>
          <w:bCs/>
          <w:highlight w:val="yellow"/>
          <w:rtl/>
        </w:rPr>
        <w:t>.</w:t>
      </w:r>
      <w:del w:id="118" w:author="Shimon" w:date="2019-07-11T11:39:00Z">
        <w:r w:rsidR="002C3012" w:rsidRPr="002C3012" w:rsidDel="0036765B">
          <w:rPr>
            <w:rFonts w:hint="cs"/>
            <w:b/>
            <w:bCs/>
            <w:highlight w:val="yellow"/>
            <w:rtl/>
          </w:rPr>
          <w:delText>5</w:delText>
        </w:r>
      </w:del>
      <w:ins w:id="119" w:author="Shimon" w:date="2019-07-11T11:39:00Z">
        <w:r w:rsidR="0036765B">
          <w:rPr>
            <w:rFonts w:hint="cs"/>
            <w:b/>
            <w:bCs/>
            <w:highlight w:val="yellow"/>
            <w:rtl/>
          </w:rPr>
          <w:t>8</w:t>
        </w:r>
      </w:ins>
      <w:r w:rsidRPr="002C3012">
        <w:rPr>
          <w:rFonts w:hint="cs"/>
          <w:b/>
          <w:bCs/>
          <w:highlight w:val="yellow"/>
          <w:rtl/>
        </w:rPr>
        <w:t>.2012</w:t>
      </w:r>
      <w:r w:rsidRPr="00D74F54">
        <w:rPr>
          <w:rFonts w:hint="cs"/>
          <w:rtl/>
        </w:rPr>
        <w:t xml:space="preserve"> </w:t>
      </w:r>
      <w:r w:rsidR="00285537">
        <w:rPr>
          <w:rFonts w:hint="cs"/>
          <w:rtl/>
        </w:rPr>
        <w:t>(</w:t>
      </w:r>
      <w:ins w:id="120" w:author="Shimon" w:date="2019-07-11T11:40:00Z">
        <w:r w:rsidR="0036765B">
          <w:rPr>
            <w:rFonts w:hint="cs"/>
            <w:rtl/>
          </w:rPr>
          <w:t xml:space="preserve">כ-20 חודש </w:t>
        </w:r>
      </w:ins>
      <w:del w:id="121" w:author="Shimon" w:date="2019-07-11T11:40:00Z">
        <w:r w:rsidR="00285537" w:rsidDel="0036765B">
          <w:rPr>
            <w:rFonts w:hint="cs"/>
            <w:rtl/>
          </w:rPr>
          <w:delText>כשנה וחצי</w:delText>
        </w:r>
      </w:del>
      <w:r w:rsidR="00285537">
        <w:rPr>
          <w:rFonts w:hint="cs"/>
          <w:rtl/>
        </w:rPr>
        <w:t xml:space="preserve"> לפני תום </w:t>
      </w:r>
      <w:del w:id="122" w:author="Shimon" w:date="2019-07-15T23:19:00Z">
        <w:r w:rsidR="00285537" w:rsidDel="004E0280">
          <w:rPr>
            <w:rFonts w:hint="cs"/>
            <w:rtl/>
          </w:rPr>
          <w:delText>ה</w:delText>
        </w:r>
      </w:del>
      <w:r w:rsidR="00285537">
        <w:rPr>
          <w:rFonts w:hint="cs"/>
          <w:rtl/>
        </w:rPr>
        <w:t>תקופ</w:t>
      </w:r>
      <w:ins w:id="123" w:author="Shimon" w:date="2019-07-15T23:19:00Z">
        <w:r w:rsidR="004E0280">
          <w:rPr>
            <w:rFonts w:hint="cs"/>
            <w:rtl/>
          </w:rPr>
          <w:t xml:space="preserve">ת ההארכה </w:t>
        </w:r>
      </w:ins>
      <w:del w:id="124" w:author="Shimon" w:date="2019-07-15T23:19:00Z">
        <w:r w:rsidR="00285537" w:rsidDel="004E0280">
          <w:rPr>
            <w:rFonts w:hint="cs"/>
            <w:rtl/>
          </w:rPr>
          <w:delText>ה</w:delText>
        </w:r>
      </w:del>
      <w:r w:rsidR="00285537">
        <w:rPr>
          <w:rFonts w:hint="cs"/>
          <w:rtl/>
        </w:rPr>
        <w:t xml:space="preserve"> הקצובה) </w:t>
      </w:r>
      <w:r w:rsidR="00CD659C" w:rsidRPr="00D74F54">
        <w:rPr>
          <w:rtl/>
        </w:rPr>
        <w:t>–</w:t>
      </w:r>
      <w:r w:rsidR="00CD659C" w:rsidRPr="00D74F54">
        <w:rPr>
          <w:rFonts w:hint="cs"/>
          <w:rtl/>
        </w:rPr>
        <w:t xml:space="preserve"> </w:t>
      </w:r>
      <w:r w:rsidR="001907C8" w:rsidRPr="00D74F54">
        <w:rPr>
          <w:rFonts w:hint="cs"/>
          <w:rtl/>
        </w:rPr>
        <w:t xml:space="preserve">פוטר </w:t>
      </w:r>
      <w:r w:rsidR="00EC64F3">
        <w:rPr>
          <w:rFonts w:hint="cs"/>
          <w:rtl/>
        </w:rPr>
        <w:t xml:space="preserve">התובע </w:t>
      </w:r>
      <w:r w:rsidR="001907C8" w:rsidRPr="00D74F54">
        <w:rPr>
          <w:rFonts w:hint="cs"/>
          <w:rtl/>
        </w:rPr>
        <w:t>חד-צדדית</w:t>
      </w:r>
      <w:ins w:id="125" w:author="Shimon" w:date="2019-07-11T12:24:00Z">
        <w:r w:rsidR="0073389D">
          <w:rPr>
            <w:rFonts w:hint="cs"/>
            <w:rtl/>
          </w:rPr>
          <w:t xml:space="preserve"> ע"י משרד האוצר</w:t>
        </w:r>
      </w:ins>
      <w:r w:rsidR="001907C8" w:rsidRPr="00D74F54">
        <w:rPr>
          <w:rFonts w:hint="cs"/>
          <w:rtl/>
        </w:rPr>
        <w:t xml:space="preserve"> </w:t>
      </w:r>
      <w:r w:rsidR="00AA4EC7" w:rsidRPr="00D51CEB">
        <w:rPr>
          <w:rFonts w:hint="cs"/>
          <w:rtl/>
        </w:rPr>
        <w:t>בטענה שהגיע לגיל פרישה</w:t>
      </w:r>
      <w:r w:rsidR="00362E59">
        <w:rPr>
          <w:rFonts w:hint="cs"/>
          <w:rtl/>
        </w:rPr>
        <w:t xml:space="preserve"> (67)</w:t>
      </w:r>
      <w:r w:rsidR="00285537">
        <w:rPr>
          <w:rFonts w:hint="cs"/>
          <w:rtl/>
        </w:rPr>
        <w:t xml:space="preserve">. ייאמר כבר עתה כי </w:t>
      </w:r>
      <w:r w:rsidR="00285537" w:rsidRPr="00D51CEB">
        <w:rPr>
          <w:rFonts w:hint="cs"/>
          <w:rtl/>
        </w:rPr>
        <w:t xml:space="preserve">פיטוריו של התובע נעשו בניגוד מוחלט להוראותיו של הסכם העבודה </w:t>
      </w:r>
      <w:r w:rsidR="00285537" w:rsidRPr="00EB06C7">
        <w:rPr>
          <w:rFonts w:hint="cs"/>
          <w:rtl/>
        </w:rPr>
        <w:t>האישי</w:t>
      </w:r>
      <w:r w:rsidR="00285537">
        <w:rPr>
          <w:rFonts w:hint="cs"/>
          <w:rtl/>
        </w:rPr>
        <w:t>,</w:t>
      </w:r>
      <w:r w:rsidR="00285537" w:rsidRPr="00EB06C7">
        <w:rPr>
          <w:rFonts w:hint="cs"/>
          <w:rtl/>
        </w:rPr>
        <w:t xml:space="preserve"> </w:t>
      </w:r>
      <w:r w:rsidR="00285537" w:rsidRPr="00726756">
        <w:rPr>
          <w:rFonts w:hint="cs"/>
          <w:rtl/>
        </w:rPr>
        <w:t>שהנתבעת החתימה את התובע עליו</w:t>
      </w:r>
      <w:r w:rsidR="00285537">
        <w:rPr>
          <w:rFonts w:hint="cs"/>
          <w:rtl/>
        </w:rPr>
        <w:t>, והתובע</w:t>
      </w:r>
      <w:r w:rsidR="00AA4EC7" w:rsidRPr="00D74F54">
        <w:rPr>
          <w:rFonts w:hint="cs"/>
          <w:rtl/>
        </w:rPr>
        <w:t xml:space="preserve"> </w:t>
      </w:r>
      <w:del w:id="126" w:author="Shimon" w:date="2019-07-11T11:41:00Z">
        <w:r w:rsidR="00285537" w:rsidDel="0036765B">
          <w:rPr>
            <w:rFonts w:hint="cs"/>
            <w:rtl/>
          </w:rPr>
          <w:delText xml:space="preserve">אף </w:delText>
        </w:r>
      </w:del>
      <w:r w:rsidR="001907C8" w:rsidRPr="00D74F54">
        <w:rPr>
          <w:rFonts w:hint="cs"/>
          <w:rtl/>
        </w:rPr>
        <w:t>סולק ממקום עבודתו</w:t>
      </w:r>
      <w:r w:rsidR="00CD659C" w:rsidRPr="00D74F54">
        <w:rPr>
          <w:rFonts w:hint="cs"/>
          <w:rtl/>
        </w:rPr>
        <w:t xml:space="preserve"> </w:t>
      </w:r>
      <w:ins w:id="127" w:author="Shimon" w:date="2019-07-11T11:41:00Z">
        <w:r w:rsidR="0036765B">
          <w:rPr>
            <w:rFonts w:hint="cs"/>
            <w:rtl/>
          </w:rPr>
          <w:t xml:space="preserve">בתוך יום אחד </w:t>
        </w:r>
      </w:ins>
      <w:ins w:id="128" w:author="Shimon" w:date="2019-07-15T23:20:00Z">
        <w:r w:rsidR="004E0280">
          <w:rPr>
            <w:rFonts w:hint="cs"/>
            <w:rtl/>
          </w:rPr>
          <w:t xml:space="preserve">בליווי התראה שאם יחזור למשרדו יחשב </w:t>
        </w:r>
      </w:ins>
      <w:r w:rsidRPr="00D74F54">
        <w:rPr>
          <w:rFonts w:hint="cs"/>
          <w:rtl/>
        </w:rPr>
        <w:t>כמ</w:t>
      </w:r>
      <w:r w:rsidR="00285537">
        <w:rPr>
          <w:rFonts w:hint="cs"/>
          <w:rtl/>
        </w:rPr>
        <w:t>ס</w:t>
      </w:r>
      <w:r w:rsidRPr="00D74F54">
        <w:rPr>
          <w:rFonts w:hint="cs"/>
          <w:rtl/>
        </w:rPr>
        <w:t>יג גבול</w:t>
      </w:r>
      <w:r w:rsidR="002C3012">
        <w:rPr>
          <w:rFonts w:hint="cs"/>
          <w:rtl/>
        </w:rPr>
        <w:t>.</w:t>
      </w:r>
    </w:p>
    <w:p w14:paraId="2F83A788" w14:textId="77777777" w:rsidR="00CD659C" w:rsidRPr="00D74F54" w:rsidRDefault="001907C8" w:rsidP="00A92B70">
      <w:pPr>
        <w:pStyle w:val="11"/>
        <w:numPr>
          <w:ilvl w:val="0"/>
          <w:numId w:val="14"/>
        </w:numPr>
        <w:tabs>
          <w:tab w:val="clear" w:pos="360"/>
        </w:tabs>
        <w:spacing w:before="0" w:after="240" w:line="360" w:lineRule="auto"/>
        <w:ind w:left="510" w:right="0" w:hanging="425"/>
      </w:pPr>
      <w:r w:rsidRPr="00D74F54">
        <w:rPr>
          <w:rFonts w:hint="cs"/>
          <w:rtl/>
        </w:rPr>
        <w:t>ה</w:t>
      </w:r>
      <w:r w:rsidR="00CD659C" w:rsidRPr="00D74F54">
        <w:rPr>
          <w:rtl/>
        </w:rPr>
        <w:t>נתבעת</w:t>
      </w:r>
      <w:r w:rsidRPr="00D74F54">
        <w:rPr>
          <w:rFonts w:hint="cs"/>
          <w:rtl/>
        </w:rPr>
        <w:t>, מדינת ישראל,</w:t>
      </w:r>
      <w:r w:rsidR="009915E9" w:rsidRPr="00D74F54">
        <w:rPr>
          <w:rFonts w:hint="cs"/>
          <w:rtl/>
        </w:rPr>
        <w:t xml:space="preserve"> </w:t>
      </w:r>
      <w:r w:rsidRPr="00D74F54">
        <w:rPr>
          <w:rFonts w:hint="cs"/>
          <w:rtl/>
        </w:rPr>
        <w:t xml:space="preserve">העסיקה את התובע לאורך כל תקופת עבודתו, </w:t>
      </w:r>
      <w:r w:rsidRPr="00D74F54">
        <w:rPr>
          <w:rFonts w:hint="cs"/>
          <w:b/>
          <w:bCs/>
          <w:rtl/>
        </w:rPr>
        <w:t xml:space="preserve">קבעה את תנאי עבודתו, והחתימה אותו על </w:t>
      </w:r>
      <w:r w:rsidR="00A92B70" w:rsidRPr="00D74F54">
        <w:rPr>
          <w:rFonts w:hint="cs"/>
          <w:b/>
          <w:bCs/>
          <w:rtl/>
        </w:rPr>
        <w:t>חוז</w:t>
      </w:r>
      <w:r w:rsidR="00A92B70">
        <w:rPr>
          <w:rFonts w:hint="cs"/>
          <w:b/>
          <w:bCs/>
          <w:rtl/>
        </w:rPr>
        <w:t>ה</w:t>
      </w:r>
      <w:r w:rsidR="00A92B70" w:rsidRPr="00D74F54">
        <w:rPr>
          <w:rFonts w:hint="cs"/>
          <w:b/>
          <w:bCs/>
          <w:rtl/>
        </w:rPr>
        <w:t xml:space="preserve"> </w:t>
      </w:r>
      <w:r w:rsidRPr="00D74F54">
        <w:rPr>
          <w:rFonts w:hint="cs"/>
          <w:b/>
          <w:bCs/>
          <w:rtl/>
        </w:rPr>
        <w:t xml:space="preserve">עבודה </w:t>
      </w:r>
      <w:r w:rsidR="00767AE5" w:rsidRPr="00D74F54">
        <w:rPr>
          <w:rFonts w:hint="cs"/>
          <w:b/>
          <w:bCs/>
          <w:rtl/>
        </w:rPr>
        <w:t xml:space="preserve">אישי </w:t>
      </w:r>
      <w:r w:rsidR="00D5324B">
        <w:rPr>
          <w:rFonts w:hint="cs"/>
          <w:b/>
          <w:bCs/>
          <w:rtl/>
        </w:rPr>
        <w:t xml:space="preserve">לתקופה קצובה, </w:t>
      </w:r>
      <w:r w:rsidR="00767AE5" w:rsidRPr="00D74F54">
        <w:rPr>
          <w:rFonts w:hint="cs"/>
          <w:b/>
          <w:bCs/>
          <w:rtl/>
        </w:rPr>
        <w:t xml:space="preserve">בנוסח אחיד, </w:t>
      </w:r>
      <w:r w:rsidRPr="00D74F54">
        <w:rPr>
          <w:rFonts w:hint="cs"/>
          <w:b/>
          <w:bCs/>
          <w:rtl/>
        </w:rPr>
        <w:t>שהיא עצמה ניסחה וכתבה</w:t>
      </w:r>
      <w:r w:rsidR="00CD659C" w:rsidRPr="00D74F54">
        <w:rPr>
          <w:rFonts w:hint="cs"/>
          <w:rtl/>
        </w:rPr>
        <w:t xml:space="preserve">. </w:t>
      </w:r>
    </w:p>
    <w:p w14:paraId="68BEE831" w14:textId="5B19750F" w:rsidR="001907C8" w:rsidRDefault="00BF5EB8" w:rsidP="00CB1486">
      <w:pPr>
        <w:pStyle w:val="11"/>
        <w:spacing w:before="0" w:after="480" w:line="360" w:lineRule="auto"/>
        <w:ind w:left="510" w:firstLine="0"/>
        <w:rPr>
          <w:rtl/>
        </w:rPr>
      </w:pPr>
      <w:r>
        <w:rPr>
          <w:rFonts w:hint="cs"/>
          <w:rtl/>
        </w:rPr>
        <w:t xml:space="preserve">הנתבעת </w:t>
      </w:r>
      <w:r w:rsidR="00362E59">
        <w:rPr>
          <w:rtl/>
        </w:rPr>
        <w:t>–</w:t>
      </w:r>
      <w:r w:rsidR="001907C8" w:rsidRPr="00D74F54">
        <w:rPr>
          <w:rFonts w:hint="cs"/>
          <w:rtl/>
        </w:rPr>
        <w:t xml:space="preserve"> המדינה</w:t>
      </w:r>
      <w:r w:rsidR="00362E59">
        <w:rPr>
          <w:rFonts w:hint="cs"/>
          <w:rtl/>
        </w:rPr>
        <w:t>,</w:t>
      </w:r>
      <w:r w:rsidR="001907C8" w:rsidRPr="00D74F54">
        <w:rPr>
          <w:rFonts w:hint="cs"/>
          <w:rtl/>
        </w:rPr>
        <w:t xml:space="preserve"> כפופה לכללי המשפט המנהלי, לרבות חובת ההגינות, הרחבה עוד יותר מחובת תום הלב המוגברת</w:t>
      </w:r>
      <w:r w:rsidR="00362E59">
        <w:rPr>
          <w:rFonts w:hint="cs"/>
          <w:rtl/>
        </w:rPr>
        <w:t>,</w:t>
      </w:r>
      <w:r w:rsidR="001907C8" w:rsidRPr="00D74F54">
        <w:rPr>
          <w:rFonts w:hint="cs"/>
          <w:rtl/>
        </w:rPr>
        <w:t xml:space="preserve"> החלה ממילא בין צדדים לחוזה עבודה</w:t>
      </w:r>
      <w:r w:rsidR="00991D7F" w:rsidRPr="00D74F54">
        <w:rPr>
          <w:rFonts w:hint="cs"/>
          <w:rtl/>
        </w:rPr>
        <w:t>.</w:t>
      </w:r>
      <w:r w:rsidR="001907C8" w:rsidRPr="00D74F54">
        <w:rPr>
          <w:rFonts w:hint="cs"/>
          <w:rtl/>
        </w:rPr>
        <w:t xml:space="preserve"> </w:t>
      </w:r>
      <w:r>
        <w:rPr>
          <w:rFonts w:hint="cs"/>
          <w:rtl/>
        </w:rPr>
        <w:t xml:space="preserve">בהתאם להוראות חוק יסוד: חופש העיסוק </w:t>
      </w:r>
      <w:r w:rsidR="00991D7F" w:rsidRPr="00D74F54">
        <w:rPr>
          <w:rFonts w:hint="cs"/>
          <w:rtl/>
        </w:rPr>
        <w:t>הנתבעת</w:t>
      </w:r>
      <w:r w:rsidR="001907C8" w:rsidRPr="00D74F54">
        <w:rPr>
          <w:rFonts w:hint="cs"/>
          <w:rtl/>
        </w:rPr>
        <w:t xml:space="preserve"> מחוייבת לשמור</w:t>
      </w:r>
      <w:r w:rsidR="00991D7F" w:rsidRPr="00D74F54">
        <w:rPr>
          <w:rFonts w:hint="cs"/>
          <w:rtl/>
        </w:rPr>
        <w:t>, בחובה אקטיבית,</w:t>
      </w:r>
      <w:r w:rsidR="001907C8" w:rsidRPr="00D74F54">
        <w:rPr>
          <w:rFonts w:hint="cs"/>
          <w:rtl/>
        </w:rPr>
        <w:t xml:space="preserve"> על זכויותיהם של העובדים </w:t>
      </w:r>
      <w:r w:rsidR="00991D7F" w:rsidRPr="00D74F54">
        <w:rPr>
          <w:rFonts w:hint="cs"/>
          <w:rtl/>
        </w:rPr>
        <w:t xml:space="preserve">בשירותה </w:t>
      </w:r>
      <w:r w:rsidR="001907C8" w:rsidRPr="00D74F54">
        <w:rPr>
          <w:rFonts w:hint="cs"/>
          <w:rtl/>
        </w:rPr>
        <w:t xml:space="preserve">וחופש עיסוקם. </w:t>
      </w:r>
      <w:r w:rsidR="001907C8" w:rsidRPr="00CB1486">
        <w:rPr>
          <w:rFonts w:hint="cs"/>
          <w:b/>
          <w:bCs/>
          <w:rtl/>
        </w:rPr>
        <w:t>בעניינו של התובע, הנתבעת כשלה במילוי</w:t>
      </w:r>
      <w:ins w:id="129" w:author="Shimon" w:date="2019-07-11T11:43:00Z">
        <w:r w:rsidR="0036765B">
          <w:rPr>
            <w:rFonts w:hint="cs"/>
            <w:b/>
            <w:bCs/>
            <w:rtl/>
          </w:rPr>
          <w:t xml:space="preserve"> כל</w:t>
        </w:r>
      </w:ins>
      <w:r w:rsidR="001907C8" w:rsidRPr="00CB1486">
        <w:rPr>
          <w:rFonts w:hint="cs"/>
          <w:b/>
          <w:bCs/>
          <w:rtl/>
        </w:rPr>
        <w:t xml:space="preserve"> חוב</w:t>
      </w:r>
      <w:r w:rsidR="006E5D4F" w:rsidRPr="00CB1486">
        <w:rPr>
          <w:rFonts w:hint="cs"/>
          <w:b/>
          <w:bCs/>
          <w:rtl/>
        </w:rPr>
        <w:t>ו</w:t>
      </w:r>
      <w:r w:rsidR="001907C8" w:rsidRPr="00CB1486">
        <w:rPr>
          <w:rFonts w:hint="cs"/>
          <w:b/>
          <w:bCs/>
          <w:rtl/>
        </w:rPr>
        <w:t>ת</w:t>
      </w:r>
      <w:r w:rsidR="006E5D4F" w:rsidRPr="00CB1486">
        <w:rPr>
          <w:rFonts w:hint="cs"/>
          <w:b/>
          <w:bCs/>
          <w:rtl/>
        </w:rPr>
        <w:t>י</w:t>
      </w:r>
      <w:r w:rsidR="001907C8" w:rsidRPr="00CB1486">
        <w:rPr>
          <w:rFonts w:hint="cs"/>
          <w:b/>
          <w:bCs/>
          <w:rtl/>
        </w:rPr>
        <w:t xml:space="preserve">ה </w:t>
      </w:r>
      <w:r w:rsidR="006E5D4F" w:rsidRPr="00CB1486">
        <w:rPr>
          <w:rFonts w:hint="cs"/>
          <w:b/>
          <w:bCs/>
          <w:rtl/>
        </w:rPr>
        <w:t xml:space="preserve">אלה </w:t>
      </w:r>
      <w:r w:rsidR="001907C8" w:rsidRPr="00CB1486">
        <w:rPr>
          <w:rFonts w:hint="cs"/>
          <w:b/>
          <w:bCs/>
          <w:rtl/>
        </w:rPr>
        <w:t>כישלון חרוץ</w:t>
      </w:r>
      <w:r w:rsidR="001907C8" w:rsidRPr="00D74F54">
        <w:rPr>
          <w:rFonts w:hint="cs"/>
          <w:rtl/>
        </w:rPr>
        <w:t>.</w:t>
      </w:r>
    </w:p>
    <w:p w14:paraId="7EDE8D31" w14:textId="77777777" w:rsidR="00CD659C" w:rsidRPr="00CB1486" w:rsidRDefault="00801BAC" w:rsidP="009C3D22">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 xml:space="preserve">חוזה העבודה של התובע והארכת תוקפו </w:t>
      </w:r>
      <w:r w:rsidR="00D5324B">
        <w:rPr>
          <w:rFonts w:hint="cs"/>
          <w:szCs w:val="24"/>
          <w:rtl/>
          <w:lang w:eastAsia="en-US"/>
        </w:rPr>
        <w:t>במהלך השנים</w:t>
      </w:r>
    </w:p>
    <w:p w14:paraId="3ADB987F" w14:textId="6E9AE2FB" w:rsidR="008371C0" w:rsidRPr="00D74F54" w:rsidRDefault="001907C8">
      <w:pPr>
        <w:pStyle w:val="11"/>
        <w:numPr>
          <w:ilvl w:val="0"/>
          <w:numId w:val="14"/>
        </w:numPr>
        <w:tabs>
          <w:tab w:val="clear" w:pos="360"/>
        </w:tabs>
        <w:spacing w:before="0" w:after="240" w:line="360" w:lineRule="auto"/>
        <w:ind w:left="510" w:right="0" w:hanging="425"/>
        <w:rPr>
          <w:rStyle w:val="emailstyle17"/>
          <w:rFonts w:ascii="Times New Roman" w:hAnsi="Times New Roman" w:cs="David"/>
          <w:b/>
          <w:bCs/>
          <w:color w:val="auto"/>
          <w:szCs w:val="28"/>
          <w:u w:val="single"/>
        </w:rPr>
        <w:pPrChange w:id="130" w:author="Shimon" w:date="2019-07-11T11:43:00Z">
          <w:pPr>
            <w:pStyle w:val="11"/>
            <w:numPr>
              <w:numId w:val="14"/>
            </w:numPr>
            <w:tabs>
              <w:tab w:val="num" w:pos="360"/>
            </w:tabs>
            <w:spacing w:before="0" w:after="240" w:line="360" w:lineRule="auto"/>
            <w:ind w:left="510" w:right="360" w:hanging="425"/>
          </w:pPr>
        </w:pPrChange>
      </w:pPr>
      <w:r w:rsidRPr="00D74F54">
        <w:rPr>
          <w:rStyle w:val="emailstyle17"/>
          <w:rFonts w:cs="David" w:hint="cs"/>
          <w:color w:val="auto"/>
          <w:sz w:val="22"/>
          <w:rtl/>
        </w:rPr>
        <w:t>כאמור לעיל, התובע</w:t>
      </w:r>
      <w:r w:rsidR="00CD659C" w:rsidRPr="00D74F54">
        <w:rPr>
          <w:rStyle w:val="emailstyle17"/>
          <w:rFonts w:cs="David" w:hint="cs"/>
          <w:color w:val="auto"/>
          <w:sz w:val="22"/>
          <w:rtl/>
        </w:rPr>
        <w:t xml:space="preserve"> </w:t>
      </w:r>
      <w:r w:rsidRPr="00D74F54">
        <w:rPr>
          <w:rStyle w:val="emailstyle17"/>
          <w:rFonts w:cs="David" w:hint="cs"/>
          <w:color w:val="auto"/>
          <w:sz w:val="22"/>
          <w:rtl/>
        </w:rPr>
        <w:t>החל</w:t>
      </w:r>
      <w:r w:rsidR="001075EC" w:rsidRPr="00D74F54">
        <w:rPr>
          <w:rStyle w:val="emailstyle17"/>
          <w:rFonts w:cs="David" w:hint="cs"/>
          <w:color w:val="auto"/>
          <w:sz w:val="22"/>
          <w:rtl/>
        </w:rPr>
        <w:t xml:space="preserve"> לעבוד</w:t>
      </w:r>
      <w:r w:rsidR="008371C0" w:rsidRPr="00D74F54">
        <w:rPr>
          <w:rStyle w:val="emailstyle17"/>
          <w:rFonts w:cs="David" w:hint="cs"/>
          <w:color w:val="auto"/>
          <w:sz w:val="22"/>
          <w:rtl/>
        </w:rPr>
        <w:t xml:space="preserve"> </w:t>
      </w:r>
      <w:r w:rsidR="006E5D4F" w:rsidRPr="00D74F54">
        <w:rPr>
          <w:rStyle w:val="emailstyle17"/>
          <w:rFonts w:cs="David" w:hint="cs"/>
          <w:color w:val="auto"/>
          <w:sz w:val="22"/>
          <w:rtl/>
        </w:rPr>
        <w:t>אצל ה</w:t>
      </w:r>
      <w:r w:rsidRPr="00D74F54">
        <w:rPr>
          <w:rStyle w:val="emailstyle17"/>
          <w:rFonts w:cs="David" w:hint="cs"/>
          <w:color w:val="auto"/>
          <w:sz w:val="22"/>
          <w:rtl/>
        </w:rPr>
        <w:t>נתבעת</w:t>
      </w:r>
      <w:r w:rsidR="00CD659C" w:rsidRPr="00D74F54">
        <w:rPr>
          <w:rStyle w:val="emailstyle17"/>
          <w:rFonts w:cs="David" w:hint="cs"/>
          <w:color w:val="auto"/>
          <w:sz w:val="22"/>
          <w:rtl/>
        </w:rPr>
        <w:t xml:space="preserve"> </w:t>
      </w:r>
      <w:r w:rsidR="006E5D4F" w:rsidRPr="00D74F54">
        <w:rPr>
          <w:rStyle w:val="emailstyle17"/>
          <w:rFonts w:cs="David" w:hint="cs"/>
          <w:color w:val="auto"/>
          <w:sz w:val="22"/>
          <w:rtl/>
        </w:rPr>
        <w:t xml:space="preserve">כ"עובד ארעי" </w:t>
      </w:r>
      <w:r w:rsidR="001075EC" w:rsidRPr="00D74F54">
        <w:rPr>
          <w:rStyle w:val="emailstyle17"/>
          <w:rFonts w:cs="David" w:hint="cs"/>
          <w:color w:val="auto"/>
          <w:sz w:val="22"/>
          <w:rtl/>
        </w:rPr>
        <w:t>ב</w:t>
      </w:r>
      <w:r w:rsidR="00CD659C" w:rsidRPr="00D74F54">
        <w:rPr>
          <w:rStyle w:val="emailstyle17"/>
          <w:rFonts w:cs="David" w:hint="cs"/>
          <w:color w:val="auto"/>
          <w:sz w:val="22"/>
          <w:rtl/>
        </w:rPr>
        <w:t>שנת 196</w:t>
      </w:r>
      <w:r w:rsidR="0000250F" w:rsidRPr="00D74F54">
        <w:rPr>
          <w:rStyle w:val="emailstyle17"/>
          <w:rFonts w:cs="David" w:hint="cs"/>
          <w:color w:val="auto"/>
          <w:sz w:val="22"/>
          <w:rtl/>
        </w:rPr>
        <w:t xml:space="preserve">4, </w:t>
      </w:r>
      <w:r w:rsidR="009D44F9" w:rsidRPr="00D74F54">
        <w:rPr>
          <w:rStyle w:val="emailstyle17"/>
          <w:rFonts w:cs="David" w:hint="cs"/>
          <w:color w:val="auto"/>
          <w:sz w:val="22"/>
          <w:rtl/>
        </w:rPr>
        <w:t xml:space="preserve">ועבד בה </w:t>
      </w:r>
      <w:del w:id="131" w:author="Shimon" w:date="2019-07-11T11:43:00Z">
        <w:r w:rsidR="009D44F9" w:rsidRPr="00D74F54" w:rsidDel="0036765B">
          <w:rPr>
            <w:rStyle w:val="emailstyle17"/>
            <w:rFonts w:cs="David" w:hint="cs"/>
            <w:color w:val="auto"/>
            <w:sz w:val="22"/>
            <w:rtl/>
          </w:rPr>
          <w:delText xml:space="preserve">מספר </w:delText>
        </w:r>
      </w:del>
      <w:ins w:id="132" w:author="Shimon" w:date="2019-07-11T11:43:00Z">
        <w:r w:rsidR="0036765B">
          <w:rPr>
            <w:rStyle w:val="emailstyle17"/>
            <w:rFonts w:cs="David" w:hint="cs"/>
            <w:color w:val="auto"/>
            <w:sz w:val="22"/>
            <w:rtl/>
          </w:rPr>
          <w:t>8</w:t>
        </w:r>
        <w:r w:rsidR="0036765B" w:rsidRPr="00D74F54">
          <w:rPr>
            <w:rStyle w:val="emailstyle17"/>
            <w:rFonts w:cs="David" w:hint="cs"/>
            <w:color w:val="auto"/>
            <w:sz w:val="22"/>
            <w:rtl/>
          </w:rPr>
          <w:t xml:space="preserve"> </w:t>
        </w:r>
      </w:ins>
      <w:r w:rsidR="009D44F9" w:rsidRPr="00D74F54">
        <w:rPr>
          <w:rStyle w:val="emailstyle17"/>
          <w:rFonts w:cs="David" w:hint="cs"/>
          <w:color w:val="auto"/>
          <w:sz w:val="22"/>
          <w:rtl/>
        </w:rPr>
        <w:t>חודשים.</w:t>
      </w:r>
      <w:r w:rsidR="008371C0" w:rsidRPr="00D74F54">
        <w:rPr>
          <w:rStyle w:val="emailstyle17"/>
          <w:rFonts w:cs="David" w:hint="cs"/>
          <w:color w:val="auto"/>
          <w:sz w:val="22"/>
          <w:rtl/>
        </w:rPr>
        <w:t xml:space="preserve"> </w:t>
      </w:r>
      <w:r w:rsidR="0000250F" w:rsidRPr="00D74F54">
        <w:rPr>
          <w:rStyle w:val="emailstyle17"/>
          <w:rFonts w:cs="David" w:hint="cs"/>
          <w:color w:val="auto"/>
          <w:sz w:val="22"/>
          <w:rtl/>
        </w:rPr>
        <w:t xml:space="preserve"> </w:t>
      </w:r>
      <w:r w:rsidR="00BF5EB8">
        <w:rPr>
          <w:rStyle w:val="emailstyle17"/>
          <w:rFonts w:cs="David" w:hint="cs"/>
          <w:b/>
          <w:bCs/>
          <w:color w:val="auto"/>
          <w:sz w:val="22"/>
          <w:rtl/>
        </w:rPr>
        <w:t>ב</w:t>
      </w:r>
      <w:r w:rsidR="0032017F" w:rsidRPr="00D74F54">
        <w:rPr>
          <w:rStyle w:val="emailstyle17"/>
          <w:rFonts w:cs="David" w:hint="cs"/>
          <w:b/>
          <w:bCs/>
          <w:color w:val="auto"/>
          <w:sz w:val="22"/>
          <w:rtl/>
        </w:rPr>
        <w:t>שנת 1970</w:t>
      </w:r>
      <w:r w:rsidR="009D44F9" w:rsidRPr="00D74F54">
        <w:rPr>
          <w:rStyle w:val="emailstyle17"/>
          <w:rFonts w:cs="David" w:hint="cs"/>
          <w:b/>
          <w:bCs/>
          <w:color w:val="auto"/>
          <w:sz w:val="22"/>
          <w:rtl/>
        </w:rPr>
        <w:t xml:space="preserve"> חזר התובע לעבודה </w:t>
      </w:r>
      <w:ins w:id="133" w:author="Shimon" w:date="2019-07-16T12:49:00Z">
        <w:r w:rsidR="00BA2B80">
          <w:rPr>
            <w:rStyle w:val="emailstyle17"/>
            <w:rFonts w:cs="David" w:hint="cs"/>
            <w:b/>
            <w:bCs/>
            <w:color w:val="auto"/>
            <w:sz w:val="22"/>
            <w:rtl/>
          </w:rPr>
          <w:t>אצל ה</w:t>
        </w:r>
      </w:ins>
      <w:del w:id="134" w:author="Shimon" w:date="2019-07-16T12:49:00Z">
        <w:r w:rsidR="009D44F9" w:rsidRPr="00D74F54" w:rsidDel="00BA2B80">
          <w:rPr>
            <w:rStyle w:val="emailstyle17"/>
            <w:rFonts w:cs="David" w:hint="cs"/>
            <w:b/>
            <w:bCs/>
            <w:color w:val="auto"/>
            <w:sz w:val="22"/>
            <w:rtl/>
          </w:rPr>
          <w:delText>ב</w:delText>
        </w:r>
      </w:del>
      <w:r w:rsidR="009D44F9" w:rsidRPr="00D74F54">
        <w:rPr>
          <w:rStyle w:val="emailstyle17"/>
          <w:rFonts w:cs="David" w:hint="cs"/>
          <w:b/>
          <w:bCs/>
          <w:color w:val="auto"/>
          <w:sz w:val="22"/>
          <w:rtl/>
        </w:rPr>
        <w:t>נתבעת,</w:t>
      </w:r>
      <w:r w:rsidR="0032017F" w:rsidRPr="00D74F54">
        <w:rPr>
          <w:rStyle w:val="emailstyle17"/>
          <w:rFonts w:cs="David" w:hint="cs"/>
          <w:b/>
          <w:bCs/>
          <w:color w:val="auto"/>
          <w:sz w:val="22"/>
          <w:rtl/>
        </w:rPr>
        <w:t xml:space="preserve"> </w:t>
      </w:r>
      <w:r w:rsidR="009D44F9" w:rsidRPr="00D74F54">
        <w:rPr>
          <w:rStyle w:val="emailstyle17"/>
          <w:rFonts w:cs="David" w:hint="cs"/>
          <w:b/>
          <w:bCs/>
          <w:color w:val="auto"/>
          <w:sz w:val="22"/>
          <w:rtl/>
        </w:rPr>
        <w:t>ו</w:t>
      </w:r>
      <w:r w:rsidR="0032017F" w:rsidRPr="00D74F54">
        <w:rPr>
          <w:rStyle w:val="emailstyle17"/>
          <w:rFonts w:cs="David" w:hint="cs"/>
          <w:b/>
          <w:bCs/>
          <w:color w:val="auto"/>
          <w:sz w:val="22"/>
          <w:rtl/>
        </w:rPr>
        <w:t xml:space="preserve">הוא </w:t>
      </w:r>
      <w:r w:rsidR="0000250F" w:rsidRPr="00D74F54">
        <w:rPr>
          <w:rStyle w:val="emailstyle17"/>
          <w:rFonts w:cs="David" w:hint="cs"/>
          <w:b/>
          <w:bCs/>
          <w:color w:val="auto"/>
          <w:sz w:val="22"/>
          <w:rtl/>
        </w:rPr>
        <w:t>ה</w:t>
      </w:r>
      <w:r w:rsidR="0032017F" w:rsidRPr="00D74F54">
        <w:rPr>
          <w:rStyle w:val="emailstyle17"/>
          <w:rFonts w:cs="David" w:hint="cs"/>
          <w:b/>
          <w:bCs/>
          <w:color w:val="auto"/>
          <w:sz w:val="22"/>
          <w:rtl/>
        </w:rPr>
        <w:t xml:space="preserve">ועסק </w:t>
      </w:r>
      <w:r w:rsidR="008371C0" w:rsidRPr="00D74F54">
        <w:rPr>
          <w:rStyle w:val="emailstyle17"/>
          <w:rFonts w:cs="David" w:hint="cs"/>
          <w:b/>
          <w:bCs/>
          <w:color w:val="auto"/>
          <w:sz w:val="22"/>
          <w:rtl/>
        </w:rPr>
        <w:t xml:space="preserve">באגף החשב הכללי של משרד האוצר, </w:t>
      </w:r>
      <w:r w:rsidR="0032017F" w:rsidRPr="00D74F54">
        <w:rPr>
          <w:rStyle w:val="emailstyle17"/>
          <w:rFonts w:cs="David" w:hint="cs"/>
          <w:b/>
          <w:bCs/>
          <w:color w:val="auto"/>
          <w:sz w:val="22"/>
          <w:rtl/>
        </w:rPr>
        <w:t>על פי כתב מינוי</w:t>
      </w:r>
      <w:r w:rsidR="008371C0" w:rsidRPr="00D51CEB">
        <w:rPr>
          <w:rStyle w:val="emailstyle17"/>
          <w:rFonts w:ascii="Times New Roman" w:hAnsi="Times New Roman" w:cs="David" w:hint="cs"/>
          <w:color w:val="auto"/>
          <w:rtl/>
        </w:rPr>
        <w:t>.</w:t>
      </w:r>
    </w:p>
    <w:p w14:paraId="1576182E" w14:textId="386B2E47" w:rsidR="00BF5EB8" w:rsidRPr="00B35087" w:rsidRDefault="00D5324B" w:rsidP="00E1080D">
      <w:pPr>
        <w:pStyle w:val="11"/>
        <w:numPr>
          <w:ilvl w:val="0"/>
          <w:numId w:val="14"/>
        </w:numPr>
        <w:tabs>
          <w:tab w:val="clear" w:pos="360"/>
        </w:tabs>
        <w:spacing w:before="0" w:after="240" w:line="360" w:lineRule="auto"/>
        <w:ind w:left="510" w:right="0" w:hanging="425"/>
        <w:rPr>
          <w:rStyle w:val="emailstyle17"/>
          <w:rFonts w:ascii="Times New Roman" w:hAnsi="Times New Roman" w:cs="David"/>
          <w:color w:val="auto"/>
        </w:rPr>
        <w:pPrChange w:id="135" w:author="Shimon" w:date="2019-07-16T12:52:00Z">
          <w:pPr>
            <w:pStyle w:val="11"/>
            <w:numPr>
              <w:numId w:val="14"/>
            </w:numPr>
            <w:spacing w:before="0" w:after="240" w:line="360" w:lineRule="auto"/>
            <w:ind w:left="510" w:hanging="425"/>
          </w:pPr>
        </w:pPrChange>
      </w:pPr>
      <w:r>
        <w:rPr>
          <w:rStyle w:val="emailstyle17"/>
          <w:rFonts w:cs="David" w:hint="cs"/>
          <w:color w:val="auto"/>
          <w:sz w:val="22"/>
          <w:rtl/>
        </w:rPr>
        <w:t xml:space="preserve">כאמור לעיל, </w:t>
      </w:r>
      <w:r w:rsidR="008371C0" w:rsidRPr="00D74F54">
        <w:rPr>
          <w:rStyle w:val="emailstyle17"/>
          <w:rFonts w:cs="David" w:hint="cs"/>
          <w:color w:val="auto"/>
          <w:sz w:val="22"/>
          <w:rtl/>
        </w:rPr>
        <w:t>במהלך שנת 1990, בעת העסקתו כח</w:t>
      </w:r>
      <w:r w:rsidR="008954AF" w:rsidRPr="00D74F54">
        <w:rPr>
          <w:rStyle w:val="emailstyle17"/>
          <w:rFonts w:cs="David" w:hint="cs"/>
          <w:color w:val="auto"/>
          <w:sz w:val="22"/>
          <w:rtl/>
        </w:rPr>
        <w:t>שב בכיר של משרד המשפטים</w:t>
      </w:r>
      <w:r w:rsidR="009A12F1">
        <w:rPr>
          <w:rStyle w:val="emailstyle17"/>
          <w:rFonts w:cs="David" w:hint="cs"/>
          <w:color w:val="auto"/>
          <w:sz w:val="22"/>
          <w:rtl/>
        </w:rPr>
        <w:t>,</w:t>
      </w:r>
      <w:r w:rsidR="008954AF" w:rsidRPr="00D74F54">
        <w:rPr>
          <w:rStyle w:val="emailstyle17"/>
          <w:rFonts w:cs="David" w:hint="cs"/>
          <w:color w:val="auto"/>
          <w:sz w:val="22"/>
          <w:rtl/>
        </w:rPr>
        <w:t xml:space="preserve"> </w:t>
      </w:r>
      <w:r w:rsidR="00E357D6" w:rsidRPr="00D74F54">
        <w:rPr>
          <w:rStyle w:val="emailstyle17"/>
          <w:rFonts w:cs="David" w:hint="cs"/>
          <w:color w:val="auto"/>
          <w:sz w:val="22"/>
          <w:rtl/>
        </w:rPr>
        <w:t xml:space="preserve">ביקשה המדינה </w:t>
      </w:r>
      <w:del w:id="136" w:author="Shimon" w:date="2019-07-16T12:51:00Z">
        <w:r w:rsidR="00E357D6" w:rsidRPr="00D74F54" w:rsidDel="00BA2B80">
          <w:rPr>
            <w:rStyle w:val="emailstyle17"/>
            <w:rFonts w:cs="David" w:hint="cs"/>
            <w:color w:val="auto"/>
            <w:sz w:val="22"/>
            <w:rtl/>
          </w:rPr>
          <w:delText>לשפר את תנאי השכר ואת תנאי הפרישה</w:delText>
        </w:r>
        <w:r w:rsidR="00991D7F" w:rsidDel="00BA2B80">
          <w:rPr>
            <w:rStyle w:val="emailstyle17"/>
            <w:rFonts w:cs="David" w:hint="cs"/>
            <w:color w:val="auto"/>
            <w:sz w:val="22"/>
            <w:rtl/>
          </w:rPr>
          <w:delText xml:space="preserve"> </w:delText>
        </w:r>
      </w:del>
      <w:r w:rsidR="00991D7F">
        <w:rPr>
          <w:rStyle w:val="emailstyle17"/>
          <w:rFonts w:cs="David" w:hint="cs"/>
          <w:color w:val="auto"/>
          <w:sz w:val="22"/>
          <w:rtl/>
        </w:rPr>
        <w:t xml:space="preserve">של </w:t>
      </w:r>
      <w:ins w:id="137" w:author="Shimon" w:date="2019-07-16T12:50:00Z">
        <w:r w:rsidR="00BA2B80">
          <w:rPr>
            <w:rStyle w:val="emailstyle17"/>
            <w:rFonts w:cs="David" w:hint="cs"/>
            <w:color w:val="auto"/>
            <w:sz w:val="22"/>
            <w:rtl/>
          </w:rPr>
          <w:t>מ</w:t>
        </w:r>
      </w:ins>
      <w:r w:rsidR="009A12F1">
        <w:rPr>
          <w:rStyle w:val="emailstyle17"/>
          <w:rFonts w:cs="David" w:hint="cs"/>
          <w:color w:val="auto"/>
          <w:sz w:val="22"/>
          <w:rtl/>
        </w:rPr>
        <w:t>התובע ו</w:t>
      </w:r>
      <w:ins w:id="138" w:author="Shimon" w:date="2019-07-16T12:50:00Z">
        <w:r w:rsidR="00BA2B80">
          <w:rPr>
            <w:rStyle w:val="emailstyle17"/>
            <w:rFonts w:cs="David" w:hint="cs"/>
            <w:color w:val="auto"/>
            <w:sz w:val="22"/>
            <w:rtl/>
          </w:rPr>
          <w:t>מ</w:t>
        </w:r>
      </w:ins>
      <w:del w:id="139" w:author="Shimon" w:date="2019-07-16T12:50:00Z">
        <w:r w:rsidR="00BF5EB8" w:rsidDel="00BA2B80">
          <w:rPr>
            <w:rStyle w:val="emailstyle17"/>
            <w:rFonts w:cs="David" w:hint="cs"/>
            <w:color w:val="auto"/>
            <w:sz w:val="22"/>
            <w:rtl/>
          </w:rPr>
          <w:delText xml:space="preserve">של </w:delText>
        </w:r>
      </w:del>
      <w:r w:rsidR="00991D7F">
        <w:rPr>
          <w:rStyle w:val="emailstyle17"/>
          <w:rFonts w:cs="David" w:hint="cs"/>
          <w:color w:val="auto"/>
          <w:sz w:val="22"/>
          <w:rtl/>
        </w:rPr>
        <w:t>עובדים בכירים בשירותה,</w:t>
      </w:r>
      <w:del w:id="140" w:author="Shimon" w:date="2019-07-16T12:50:00Z">
        <w:r w:rsidR="00991D7F" w:rsidDel="00BA2B80">
          <w:rPr>
            <w:rStyle w:val="emailstyle17"/>
            <w:rFonts w:cs="David" w:hint="cs"/>
            <w:color w:val="auto"/>
            <w:sz w:val="22"/>
            <w:rtl/>
          </w:rPr>
          <w:delText xml:space="preserve"> </w:delText>
        </w:r>
        <w:r w:rsidR="00991D7F" w:rsidRPr="00CB1486" w:rsidDel="00BA2B80">
          <w:rPr>
            <w:rStyle w:val="emailstyle17"/>
            <w:rFonts w:cs="David" w:hint="cs"/>
            <w:b/>
            <w:bCs/>
            <w:color w:val="auto"/>
            <w:sz w:val="22"/>
            <w:rtl/>
          </w:rPr>
          <w:delText xml:space="preserve">כנגד </w:delText>
        </w:r>
      </w:del>
      <w:ins w:id="141" w:author="Shimon" w:date="2019-07-16T12:50:00Z">
        <w:r w:rsidR="00BA2B80">
          <w:rPr>
            <w:rStyle w:val="emailstyle17"/>
            <w:rFonts w:cs="David" w:hint="cs"/>
            <w:b/>
            <w:bCs/>
            <w:color w:val="auto"/>
            <w:sz w:val="22"/>
            <w:rtl/>
          </w:rPr>
          <w:t xml:space="preserve"> לוותר </w:t>
        </w:r>
      </w:ins>
      <w:del w:id="142" w:author="Shimon" w:date="2019-07-16T12:51:00Z">
        <w:r w:rsidR="00991D7F" w:rsidRPr="00CB1486" w:rsidDel="00BA2B80">
          <w:rPr>
            <w:rStyle w:val="emailstyle17"/>
            <w:rFonts w:cs="David" w:hint="cs"/>
            <w:b/>
            <w:bCs/>
            <w:color w:val="auto"/>
            <w:sz w:val="22"/>
            <w:rtl/>
          </w:rPr>
          <w:delText xml:space="preserve">ויתור של אותם עובדים </w:delText>
        </w:r>
      </w:del>
      <w:r w:rsidR="00991D7F" w:rsidRPr="00CB1486">
        <w:rPr>
          <w:rStyle w:val="emailstyle17"/>
          <w:rFonts w:cs="David" w:hint="cs"/>
          <w:b/>
          <w:bCs/>
          <w:color w:val="auto"/>
          <w:sz w:val="22"/>
          <w:rtl/>
        </w:rPr>
        <w:t>על הקביעות ממנה נהנים עובדים בכתב מינוי</w:t>
      </w:r>
      <w:ins w:id="143" w:author="Shimon" w:date="2019-07-16T12:51:00Z">
        <w:r w:rsidR="00BA2B80">
          <w:rPr>
            <w:rStyle w:val="emailstyle17"/>
            <w:rFonts w:ascii="Times New Roman" w:hAnsi="Times New Roman" w:cs="David" w:hint="cs"/>
            <w:color w:val="auto"/>
            <w:rtl/>
          </w:rPr>
          <w:t xml:space="preserve"> </w:t>
        </w:r>
      </w:ins>
      <w:del w:id="144" w:author="Shimon" w:date="2019-07-16T12:51:00Z">
        <w:r w:rsidR="00991D7F" w:rsidDel="00BA2B80">
          <w:rPr>
            <w:rStyle w:val="emailstyle17"/>
            <w:rFonts w:cs="David" w:hint="cs"/>
            <w:color w:val="auto"/>
            <w:sz w:val="22"/>
            <w:rtl/>
          </w:rPr>
          <w:delText>.</w:delText>
        </w:r>
      </w:del>
      <w:ins w:id="145" w:author="Shimon" w:date="2019-07-16T12:51:00Z">
        <w:r w:rsidR="00BA2B80" w:rsidRPr="00BA2B80">
          <w:rPr>
            <w:rStyle w:val="emailstyle17"/>
            <w:rFonts w:cs="David" w:hint="cs"/>
            <w:color w:val="auto"/>
            <w:sz w:val="22"/>
            <w:rtl/>
          </w:rPr>
          <w:t xml:space="preserve"> </w:t>
        </w:r>
        <w:r w:rsidR="00BA2B80">
          <w:rPr>
            <w:rStyle w:val="emailstyle17"/>
            <w:rFonts w:cs="David" w:hint="cs"/>
            <w:color w:val="auto"/>
            <w:sz w:val="22"/>
            <w:rtl/>
          </w:rPr>
          <w:t xml:space="preserve">ולהעסיקם </w:t>
        </w:r>
      </w:ins>
      <w:ins w:id="146" w:author="Shimon" w:date="2019-07-16T12:52:00Z">
        <w:r w:rsidR="00BA2B80">
          <w:rPr>
            <w:rStyle w:val="emailstyle17"/>
            <w:rFonts w:cs="David" w:hint="cs"/>
            <w:color w:val="auto"/>
            <w:sz w:val="22"/>
            <w:rtl/>
          </w:rPr>
          <w:t>ב</w:t>
        </w:r>
      </w:ins>
      <w:ins w:id="147" w:author="Shimon" w:date="2019-07-16T12:51:00Z">
        <w:r w:rsidR="00E1080D">
          <w:rPr>
            <w:rStyle w:val="emailstyle17"/>
            <w:rFonts w:cs="David" w:hint="cs"/>
            <w:color w:val="auto"/>
            <w:sz w:val="22"/>
            <w:rtl/>
          </w:rPr>
          <w:t xml:space="preserve">תנאי </w:t>
        </w:r>
        <w:r w:rsidR="00BA2B80" w:rsidRPr="00D74F54">
          <w:rPr>
            <w:rStyle w:val="emailstyle17"/>
            <w:rFonts w:cs="David" w:hint="cs"/>
            <w:color w:val="auto"/>
            <w:sz w:val="22"/>
            <w:rtl/>
          </w:rPr>
          <w:t xml:space="preserve">שכר </w:t>
        </w:r>
      </w:ins>
      <w:ins w:id="148" w:author="Shimon" w:date="2019-07-16T12:52:00Z">
        <w:r w:rsidR="00E1080D">
          <w:rPr>
            <w:rStyle w:val="emailstyle17"/>
            <w:rFonts w:cs="David" w:hint="cs"/>
            <w:color w:val="auto"/>
            <w:sz w:val="22"/>
            <w:rtl/>
          </w:rPr>
          <w:t>ו</w:t>
        </w:r>
      </w:ins>
      <w:ins w:id="149" w:author="Shimon" w:date="2019-07-16T12:51:00Z">
        <w:r w:rsidR="00E1080D">
          <w:rPr>
            <w:rStyle w:val="emailstyle17"/>
            <w:rFonts w:cs="David" w:hint="cs"/>
            <w:color w:val="auto"/>
            <w:sz w:val="22"/>
            <w:rtl/>
          </w:rPr>
          <w:t xml:space="preserve">תנאי </w:t>
        </w:r>
        <w:r w:rsidR="00BA2B80" w:rsidRPr="00D74F54">
          <w:rPr>
            <w:rStyle w:val="emailstyle17"/>
            <w:rFonts w:cs="David" w:hint="cs"/>
            <w:color w:val="auto"/>
            <w:sz w:val="22"/>
            <w:rtl/>
          </w:rPr>
          <w:t>פרישה</w:t>
        </w:r>
      </w:ins>
      <w:ins w:id="150" w:author="Shimon" w:date="2019-07-16T12:52:00Z">
        <w:r w:rsidR="00E1080D">
          <w:rPr>
            <w:rStyle w:val="emailstyle17"/>
            <w:rFonts w:cs="David" w:hint="cs"/>
            <w:color w:val="auto"/>
            <w:sz w:val="22"/>
            <w:rtl/>
          </w:rPr>
          <w:t xml:space="preserve"> משופרים.</w:t>
        </w:r>
      </w:ins>
    </w:p>
    <w:p w14:paraId="6E8A6098" w14:textId="5473147C" w:rsidR="00D51CEB" w:rsidRDefault="00E357D6" w:rsidP="005B7AA3">
      <w:pPr>
        <w:pStyle w:val="11"/>
        <w:spacing w:before="0" w:after="240" w:line="360" w:lineRule="auto"/>
        <w:ind w:left="510" w:firstLine="0"/>
        <w:rPr>
          <w:rStyle w:val="emailstyle17"/>
          <w:rFonts w:cs="David"/>
          <w:color w:val="auto"/>
          <w:sz w:val="22"/>
          <w:rtl/>
        </w:rPr>
      </w:pPr>
      <w:r w:rsidRPr="00D74F54">
        <w:rPr>
          <w:rStyle w:val="emailstyle17"/>
          <w:rFonts w:cs="David" w:hint="cs"/>
          <w:color w:val="auto"/>
          <w:sz w:val="22"/>
          <w:rtl/>
        </w:rPr>
        <w:t>על אף הסיכונים שהיו גלומים ב</w:t>
      </w:r>
      <w:r w:rsidR="002C3012">
        <w:rPr>
          <w:rStyle w:val="emailstyle17"/>
          <w:rFonts w:cs="David" w:hint="cs"/>
          <w:color w:val="auto"/>
          <w:sz w:val="22"/>
          <w:rtl/>
        </w:rPr>
        <w:t>ו</w:t>
      </w:r>
      <w:r w:rsidRPr="00D74F54">
        <w:rPr>
          <w:rStyle w:val="emailstyle17"/>
          <w:rFonts w:cs="David" w:hint="cs"/>
          <w:color w:val="auto"/>
          <w:sz w:val="22"/>
          <w:rtl/>
        </w:rPr>
        <w:t>ויתור על הקביעות</w:t>
      </w:r>
      <w:ins w:id="151" w:author="Shimon" w:date="2019-07-15T23:22:00Z">
        <w:r w:rsidR="004E0280">
          <w:rPr>
            <w:rStyle w:val="emailstyle17"/>
            <w:rFonts w:cs="David" w:hint="cs"/>
            <w:color w:val="auto"/>
            <w:sz w:val="22"/>
            <w:rtl/>
          </w:rPr>
          <w:t xml:space="preserve"> </w:t>
        </w:r>
      </w:ins>
      <w:ins w:id="152" w:author="Shimon" w:date="2019-07-15T23:25:00Z">
        <w:r w:rsidR="004E0280">
          <w:rPr>
            <w:rStyle w:val="emailstyle17"/>
            <w:rFonts w:cs="David" w:hint="cs"/>
            <w:color w:val="auto"/>
            <w:sz w:val="22"/>
            <w:rtl/>
          </w:rPr>
          <w:t>במיוחד לעובדים שאינם קרובים לגיל הפרישה</w:t>
        </w:r>
      </w:ins>
      <w:r w:rsidR="009A12F1">
        <w:rPr>
          <w:rStyle w:val="emailstyle17"/>
          <w:rFonts w:cs="David" w:hint="cs"/>
          <w:color w:val="auto"/>
          <w:sz w:val="22"/>
          <w:rtl/>
        </w:rPr>
        <w:t>,</w:t>
      </w:r>
      <w:r w:rsidRPr="00D74F54">
        <w:rPr>
          <w:rStyle w:val="emailstyle17"/>
          <w:rFonts w:cs="David" w:hint="cs"/>
          <w:color w:val="auto"/>
          <w:sz w:val="22"/>
          <w:rtl/>
        </w:rPr>
        <w:t xml:space="preserve"> </w:t>
      </w:r>
      <w:ins w:id="153" w:author="Shimon" w:date="2019-07-16T11:27:00Z">
        <w:r w:rsidR="005B7AA3">
          <w:rPr>
            <w:rStyle w:val="emailstyle17"/>
            <w:rFonts w:cs="David" w:hint="cs"/>
            <w:color w:val="auto"/>
            <w:sz w:val="22"/>
            <w:rtl/>
          </w:rPr>
          <w:t>(</w:t>
        </w:r>
      </w:ins>
      <w:r w:rsidRPr="00D74F54">
        <w:rPr>
          <w:rStyle w:val="emailstyle17"/>
          <w:rFonts w:cs="David" w:hint="cs"/>
          <w:color w:val="auto"/>
          <w:sz w:val="22"/>
          <w:rtl/>
        </w:rPr>
        <w:t>שבעטיים נמנעו בזמנו רבים</w:t>
      </w:r>
      <w:ins w:id="154" w:author="Shimon" w:date="2019-07-16T11:27:00Z">
        <w:r w:rsidR="005B7AA3">
          <w:rPr>
            <w:rStyle w:val="emailstyle17"/>
            <w:rFonts w:cs="David"/>
            <w:color w:val="auto"/>
            <w:sz w:val="22"/>
            <w:rtl/>
          </w:rPr>
          <w:t>–</w:t>
        </w:r>
        <w:r w:rsidR="005B7AA3">
          <w:rPr>
            <w:rStyle w:val="emailstyle17"/>
            <w:rFonts w:cs="David" w:hint="cs"/>
            <w:color w:val="auto"/>
            <w:sz w:val="22"/>
            <w:rtl/>
          </w:rPr>
          <w:t>ב</w:t>
        </w:r>
        <w:r w:rsidR="005B7AA3">
          <w:rPr>
            <w:rStyle w:val="emailstyle17"/>
            <w:rFonts w:cs="David" w:hint="cs"/>
            <w:color w:val="auto"/>
            <w:sz w:val="22"/>
            <w:rtl/>
          </w:rPr>
          <w:t>עיקר</w:t>
        </w:r>
        <w:r w:rsidR="005B7AA3">
          <w:rPr>
            <w:rStyle w:val="emailstyle17"/>
            <w:rFonts w:cs="David" w:hint="cs"/>
            <w:color w:val="auto"/>
            <w:sz w:val="22"/>
            <w:rtl/>
          </w:rPr>
          <w:t xml:space="preserve"> הצעירים יחסית</w:t>
        </w:r>
      </w:ins>
      <w:r w:rsidRPr="00D74F54">
        <w:rPr>
          <w:rStyle w:val="emailstyle17"/>
          <w:rFonts w:cs="David" w:hint="cs"/>
          <w:color w:val="auto"/>
          <w:sz w:val="22"/>
          <w:rtl/>
        </w:rPr>
        <w:t xml:space="preserve"> </w:t>
      </w:r>
      <w:r w:rsidR="005B7AA3">
        <w:rPr>
          <w:rStyle w:val="emailstyle17"/>
          <w:rFonts w:cs="David" w:hint="cs"/>
          <w:color w:val="auto"/>
          <w:sz w:val="22"/>
          <w:rtl/>
        </w:rPr>
        <w:t xml:space="preserve">- </w:t>
      </w:r>
      <w:r w:rsidRPr="00D74F54">
        <w:rPr>
          <w:rStyle w:val="emailstyle17"/>
          <w:rFonts w:cs="David" w:hint="cs"/>
          <w:color w:val="auto"/>
          <w:sz w:val="22"/>
          <w:rtl/>
        </w:rPr>
        <w:t>מלחתום על החוזה</w:t>
      </w:r>
      <w:r w:rsidR="007178EC">
        <w:rPr>
          <w:rStyle w:val="emailstyle17"/>
          <w:rFonts w:cs="David" w:hint="cs"/>
          <w:color w:val="auto"/>
          <w:sz w:val="22"/>
          <w:rtl/>
        </w:rPr>
        <w:t xml:space="preserve"> המוצע</w:t>
      </w:r>
      <w:ins w:id="155" w:author="Shimon" w:date="2019-07-16T11:28:00Z">
        <w:r w:rsidR="005B7AA3">
          <w:rPr>
            <w:rStyle w:val="emailstyle17"/>
            <w:rFonts w:cs="David" w:hint="cs"/>
            <w:color w:val="auto"/>
            <w:sz w:val="22"/>
            <w:rtl/>
          </w:rPr>
          <w:t>)</w:t>
        </w:r>
      </w:ins>
      <w:r w:rsidRPr="00D74F54">
        <w:rPr>
          <w:rStyle w:val="emailstyle17"/>
          <w:rFonts w:cs="David" w:hint="cs"/>
          <w:color w:val="auto"/>
          <w:sz w:val="22"/>
          <w:rtl/>
        </w:rPr>
        <w:t>, הסכים התובע</w:t>
      </w:r>
      <w:ins w:id="156" w:author="Shimon" w:date="2019-07-15T23:26:00Z">
        <w:r w:rsidR="004E0280">
          <w:rPr>
            <w:rStyle w:val="emailstyle17"/>
            <w:rFonts w:cs="David" w:hint="cs"/>
            <w:color w:val="auto"/>
            <w:sz w:val="22"/>
            <w:rtl/>
          </w:rPr>
          <w:t xml:space="preserve"> (שהיה בן 45 בזמנו)</w:t>
        </w:r>
      </w:ins>
      <w:r w:rsidRPr="00D74F54">
        <w:rPr>
          <w:rStyle w:val="emailstyle17"/>
          <w:rFonts w:cs="David" w:hint="cs"/>
          <w:color w:val="auto"/>
          <w:sz w:val="22"/>
          <w:rtl/>
        </w:rPr>
        <w:t xml:space="preserve"> ל</w:t>
      </w:r>
      <w:r w:rsidR="007D01A0" w:rsidRPr="00D74F54">
        <w:rPr>
          <w:rStyle w:val="emailstyle17"/>
          <w:rFonts w:cs="David" w:hint="cs"/>
          <w:color w:val="auto"/>
          <w:sz w:val="22"/>
          <w:rtl/>
        </w:rPr>
        <w:t xml:space="preserve">חתום </w:t>
      </w:r>
      <w:r w:rsidRPr="00D74F54">
        <w:rPr>
          <w:rStyle w:val="emailstyle17"/>
          <w:rFonts w:cs="David" w:hint="cs"/>
          <w:color w:val="auto"/>
          <w:sz w:val="22"/>
          <w:rtl/>
        </w:rPr>
        <w:t>ע</w:t>
      </w:r>
      <w:r w:rsidR="0000250F" w:rsidRPr="00D74F54">
        <w:rPr>
          <w:rStyle w:val="emailstyle17"/>
          <w:rFonts w:cs="David" w:hint="cs"/>
          <w:color w:val="auto"/>
          <w:sz w:val="22"/>
          <w:rtl/>
        </w:rPr>
        <w:t xml:space="preserve">ל </w:t>
      </w:r>
      <w:ins w:id="157" w:author="Shimon" w:date="2019-07-16T11:28:00Z">
        <w:r w:rsidR="005B7AA3">
          <w:rPr>
            <w:rStyle w:val="emailstyle17"/>
            <w:rFonts w:cs="David" w:hint="cs"/>
            <w:color w:val="auto"/>
            <w:sz w:val="22"/>
            <w:rtl/>
          </w:rPr>
          <w:t>ה</w:t>
        </w:r>
      </w:ins>
      <w:r w:rsidR="0000250F" w:rsidRPr="00D74F54">
        <w:rPr>
          <w:rStyle w:val="emailstyle17"/>
          <w:rFonts w:cs="David" w:hint="cs"/>
          <w:color w:val="auto"/>
          <w:sz w:val="22"/>
          <w:rtl/>
        </w:rPr>
        <w:t xml:space="preserve">חוזה </w:t>
      </w:r>
      <w:ins w:id="158" w:author="Shimon" w:date="2019-07-16T11:28:00Z">
        <w:r w:rsidR="005B7AA3">
          <w:rPr>
            <w:rStyle w:val="emailstyle17"/>
            <w:rFonts w:cs="David" w:hint="cs"/>
            <w:color w:val="auto"/>
            <w:sz w:val="22"/>
            <w:rtl/>
          </w:rPr>
          <w:t>ה</w:t>
        </w:r>
      </w:ins>
      <w:r w:rsidR="0000250F" w:rsidRPr="00D74F54">
        <w:rPr>
          <w:rStyle w:val="emailstyle17"/>
          <w:rFonts w:cs="David" w:hint="cs"/>
          <w:color w:val="auto"/>
          <w:sz w:val="22"/>
          <w:rtl/>
        </w:rPr>
        <w:t>מיוחד</w:t>
      </w:r>
      <w:r w:rsidR="00484901" w:rsidRPr="00D74F54">
        <w:rPr>
          <w:rStyle w:val="emailstyle17"/>
          <w:rFonts w:cs="David" w:hint="cs"/>
          <w:color w:val="auto"/>
          <w:sz w:val="22"/>
          <w:rtl/>
        </w:rPr>
        <w:t>,</w:t>
      </w:r>
      <w:r w:rsidR="0000250F" w:rsidRPr="00D74F54">
        <w:rPr>
          <w:rStyle w:val="emailstyle17"/>
          <w:rFonts w:cs="David" w:hint="cs"/>
          <w:color w:val="auto"/>
          <w:sz w:val="22"/>
          <w:rtl/>
        </w:rPr>
        <w:t xml:space="preserve"> </w:t>
      </w:r>
      <w:r w:rsidR="009A12F1" w:rsidRPr="002C3012">
        <w:rPr>
          <w:rStyle w:val="emailstyle17"/>
          <w:rFonts w:cs="David" w:hint="cs"/>
          <w:b/>
          <w:bCs/>
          <w:color w:val="auto"/>
          <w:sz w:val="22"/>
          <w:rtl/>
        </w:rPr>
        <w:t xml:space="preserve">בין היתר </w:t>
      </w:r>
      <w:r w:rsidR="007D01A0" w:rsidRPr="002C3012">
        <w:rPr>
          <w:rStyle w:val="emailstyle17"/>
          <w:rFonts w:cs="David" w:hint="cs"/>
          <w:b/>
          <w:bCs/>
          <w:color w:val="auto"/>
          <w:sz w:val="22"/>
          <w:rtl/>
        </w:rPr>
        <w:t>בהתחשב בסעיף 17 לחוזה המבהיר ש</w:t>
      </w:r>
      <w:r w:rsidR="00D51CEB" w:rsidRPr="002C3012">
        <w:rPr>
          <w:rStyle w:val="emailstyle17"/>
          <w:rFonts w:cs="David" w:hint="cs"/>
          <w:b/>
          <w:bCs/>
          <w:color w:val="auto"/>
          <w:sz w:val="22"/>
          <w:rtl/>
        </w:rPr>
        <w:t xml:space="preserve">ככל שיהיו שינויים לטובת העובדים בתנאים מיוחדים, באותו מעמד, הם יחולו גם </w:t>
      </w:r>
      <w:r w:rsidR="002C3012">
        <w:rPr>
          <w:rStyle w:val="emailstyle17"/>
          <w:rFonts w:cs="David" w:hint="cs"/>
          <w:b/>
          <w:bCs/>
          <w:color w:val="auto"/>
          <w:sz w:val="22"/>
          <w:rtl/>
        </w:rPr>
        <w:t>עליו</w:t>
      </w:r>
      <w:r w:rsidR="00D51CEB">
        <w:rPr>
          <w:rStyle w:val="emailstyle17"/>
          <w:rFonts w:cs="David" w:hint="cs"/>
          <w:color w:val="auto"/>
          <w:sz w:val="22"/>
          <w:rtl/>
        </w:rPr>
        <w:t>.</w:t>
      </w:r>
    </w:p>
    <w:p w14:paraId="4DA896C9" w14:textId="15A422DA" w:rsidR="00BF5EB8" w:rsidRPr="00D74F54" w:rsidRDefault="00BF5EB8" w:rsidP="00E1080D">
      <w:pPr>
        <w:pStyle w:val="11"/>
        <w:tabs>
          <w:tab w:val="left" w:pos="453"/>
        </w:tabs>
        <w:spacing w:before="0" w:after="240" w:line="360" w:lineRule="auto"/>
        <w:ind w:left="510" w:hanging="425"/>
        <w:rPr>
          <w:i/>
          <w:iCs/>
          <w:sz w:val="24"/>
          <w:rtl/>
        </w:rPr>
        <w:pPrChange w:id="159" w:author="Shimon" w:date="2019-07-16T12:55:00Z">
          <w:pPr>
            <w:pStyle w:val="11"/>
            <w:tabs>
              <w:tab w:val="left" w:pos="453"/>
            </w:tabs>
            <w:spacing w:before="0" w:after="240" w:line="360" w:lineRule="auto"/>
            <w:ind w:left="510" w:hanging="425"/>
          </w:pPr>
        </w:pPrChange>
      </w:pPr>
      <w:r w:rsidRPr="00EB06C7">
        <w:rPr>
          <w:i/>
          <w:iCs/>
          <w:sz w:val="24"/>
          <w:rtl/>
        </w:rPr>
        <w:t>*</w:t>
      </w:r>
      <w:r w:rsidRPr="00EB06C7">
        <w:rPr>
          <w:i/>
          <w:iCs/>
          <w:sz w:val="24"/>
          <w:rtl/>
        </w:rPr>
        <w:tab/>
        <w:t xml:space="preserve">רצ"ב </w:t>
      </w:r>
      <w:r w:rsidRPr="00EB06C7">
        <w:rPr>
          <w:rFonts w:hint="cs"/>
          <w:i/>
          <w:iCs/>
          <w:sz w:val="24"/>
          <w:rtl/>
        </w:rPr>
        <w:t>החוזה</w:t>
      </w:r>
      <w:r w:rsidR="002C3012">
        <w:rPr>
          <w:rFonts w:hint="cs"/>
          <w:i/>
          <w:iCs/>
          <w:sz w:val="24"/>
          <w:rtl/>
        </w:rPr>
        <w:t xml:space="preserve"> </w:t>
      </w:r>
      <w:del w:id="160" w:author="Shimon" w:date="2019-07-16T12:55:00Z">
        <w:r w:rsidR="002C3012" w:rsidDel="00E1080D">
          <w:rPr>
            <w:rFonts w:hint="cs"/>
            <w:i/>
            <w:iCs/>
            <w:sz w:val="24"/>
            <w:rtl/>
          </w:rPr>
          <w:delText>הראשון</w:delText>
        </w:r>
      </w:del>
      <w:r w:rsidR="002C3012">
        <w:rPr>
          <w:rFonts w:hint="cs"/>
          <w:i/>
          <w:iCs/>
          <w:sz w:val="24"/>
          <w:rtl/>
        </w:rPr>
        <w:t xml:space="preserve"> עליו חתם התובע</w:t>
      </w:r>
      <w:r w:rsidRPr="00726756">
        <w:rPr>
          <w:i/>
          <w:iCs/>
          <w:sz w:val="24"/>
          <w:rtl/>
        </w:rPr>
        <w:t>, מסומ</w:t>
      </w:r>
      <w:r w:rsidRPr="009A1EF5">
        <w:rPr>
          <w:rFonts w:hint="cs"/>
          <w:i/>
          <w:iCs/>
          <w:sz w:val="24"/>
          <w:rtl/>
        </w:rPr>
        <w:t>ן</w:t>
      </w:r>
      <w:r w:rsidRPr="00D74F54">
        <w:rPr>
          <w:i/>
          <w:iCs/>
          <w:sz w:val="24"/>
          <w:rtl/>
        </w:rPr>
        <w:t xml:space="preserve"> </w:t>
      </w:r>
      <w:r w:rsidRPr="00D74F54">
        <w:rPr>
          <w:i/>
          <w:iCs/>
          <w:sz w:val="24"/>
          <w:u w:val="single"/>
          <w:rtl/>
        </w:rPr>
        <w:t xml:space="preserve">כנספח </w:t>
      </w:r>
      <w:r w:rsidR="00C043D5">
        <w:rPr>
          <w:rFonts w:hint="cs"/>
          <w:i/>
          <w:iCs/>
          <w:sz w:val="24"/>
          <w:u w:val="single"/>
          <w:rtl/>
        </w:rPr>
        <w:t>1</w:t>
      </w:r>
      <w:r w:rsidRPr="00D74F54">
        <w:rPr>
          <w:i/>
          <w:iCs/>
          <w:sz w:val="24"/>
          <w:rtl/>
        </w:rPr>
        <w:t>.</w:t>
      </w:r>
    </w:p>
    <w:p w14:paraId="57AD88B1" w14:textId="1A4F4E43" w:rsidR="008954AF" w:rsidRPr="00BF5EB8" w:rsidRDefault="001313BE" w:rsidP="009807DA">
      <w:pPr>
        <w:pStyle w:val="11"/>
        <w:numPr>
          <w:ilvl w:val="0"/>
          <w:numId w:val="14"/>
        </w:numPr>
        <w:tabs>
          <w:tab w:val="clear" w:pos="360"/>
        </w:tabs>
        <w:spacing w:before="0" w:after="240" w:line="360" w:lineRule="auto"/>
        <w:ind w:left="510" w:right="0" w:hanging="425"/>
        <w:rPr>
          <w:i/>
          <w:iCs/>
          <w:sz w:val="24"/>
          <w:rtl/>
        </w:rPr>
        <w:pPrChange w:id="161" w:author="Shimon" w:date="2019-07-15T23:28:00Z">
          <w:pPr>
            <w:pStyle w:val="11"/>
            <w:numPr>
              <w:numId w:val="14"/>
            </w:numPr>
            <w:spacing w:before="0" w:after="240" w:line="360" w:lineRule="auto"/>
            <w:ind w:left="510" w:hanging="425"/>
          </w:pPr>
        </w:pPrChange>
      </w:pPr>
      <w:r w:rsidRPr="00BF5EB8">
        <w:rPr>
          <w:rStyle w:val="emailstyle17"/>
          <w:rFonts w:cs="David" w:hint="cs"/>
          <w:color w:val="auto"/>
          <w:sz w:val="22"/>
          <w:rtl/>
        </w:rPr>
        <w:t>החוזה</w:t>
      </w:r>
      <w:del w:id="162" w:author="Shimon" w:date="2019-07-16T12:55:00Z">
        <w:r w:rsidRPr="00BF5EB8" w:rsidDel="00E1080D">
          <w:rPr>
            <w:rStyle w:val="emailstyle17"/>
            <w:rFonts w:cs="David" w:hint="cs"/>
            <w:color w:val="auto"/>
            <w:sz w:val="22"/>
            <w:rtl/>
          </w:rPr>
          <w:delText xml:space="preserve"> </w:delText>
        </w:r>
        <w:r w:rsidR="00145445" w:rsidDel="00E1080D">
          <w:rPr>
            <w:rStyle w:val="emailstyle17"/>
            <w:rFonts w:cs="David" w:hint="cs"/>
            <w:color w:val="auto"/>
            <w:sz w:val="22"/>
            <w:rtl/>
          </w:rPr>
          <w:delText xml:space="preserve">הראשון </w:delText>
        </w:r>
      </w:del>
      <w:r w:rsidRPr="00BF5EB8">
        <w:rPr>
          <w:rStyle w:val="emailstyle17"/>
          <w:rFonts w:cs="David" w:hint="cs"/>
          <w:color w:val="auto"/>
          <w:sz w:val="22"/>
          <w:rtl/>
        </w:rPr>
        <w:t xml:space="preserve">נכנס </w:t>
      </w:r>
      <w:r w:rsidR="002C3012">
        <w:rPr>
          <w:rStyle w:val="emailstyle17"/>
          <w:rFonts w:cs="David" w:hint="cs"/>
          <w:color w:val="auto"/>
          <w:sz w:val="22"/>
          <w:rtl/>
        </w:rPr>
        <w:t xml:space="preserve">כאמור </w:t>
      </w:r>
      <w:r w:rsidRPr="00BF5EB8">
        <w:rPr>
          <w:rStyle w:val="emailstyle17"/>
          <w:rFonts w:cs="David" w:hint="cs"/>
          <w:color w:val="auto"/>
          <w:sz w:val="22"/>
          <w:rtl/>
        </w:rPr>
        <w:t>לתוקף</w:t>
      </w:r>
      <w:r w:rsidRPr="00BF5EB8">
        <w:rPr>
          <w:rStyle w:val="emailstyle17"/>
          <w:rFonts w:cs="David" w:hint="cs"/>
          <w:b/>
          <w:bCs/>
          <w:color w:val="auto"/>
          <w:sz w:val="22"/>
          <w:rtl/>
        </w:rPr>
        <w:t xml:space="preserve"> ביום 1.4.1990</w:t>
      </w:r>
      <w:r w:rsidRPr="00BF5EB8">
        <w:rPr>
          <w:rStyle w:val="emailstyle17"/>
          <w:rFonts w:cs="David" w:hint="cs"/>
          <w:sz w:val="22"/>
          <w:rtl/>
        </w:rPr>
        <w:t xml:space="preserve">, מועד שבו הועסק כאמור </w:t>
      </w:r>
      <w:r w:rsidRPr="00B35087">
        <w:rPr>
          <w:rStyle w:val="emailstyle17"/>
          <w:rFonts w:cs="David" w:hint="cs"/>
          <w:b/>
          <w:bCs/>
          <w:sz w:val="22"/>
          <w:rtl/>
        </w:rPr>
        <w:t>כחש</w:t>
      </w:r>
      <w:r w:rsidR="00BF5EB8" w:rsidRPr="00B35087">
        <w:rPr>
          <w:rStyle w:val="emailstyle17"/>
          <w:rFonts w:cs="David" w:hint="cs"/>
          <w:b/>
          <w:bCs/>
          <w:sz w:val="22"/>
          <w:rtl/>
        </w:rPr>
        <w:t>ב</w:t>
      </w:r>
      <w:r w:rsidRPr="00B35087">
        <w:rPr>
          <w:rStyle w:val="emailstyle17"/>
          <w:rFonts w:cs="David" w:hint="cs"/>
          <w:b/>
          <w:bCs/>
          <w:sz w:val="22"/>
          <w:rtl/>
        </w:rPr>
        <w:t xml:space="preserve"> בכיר במשרד המשפטים</w:t>
      </w:r>
      <w:ins w:id="163" w:author="Shimon" w:date="2019-07-15T23:28:00Z">
        <w:r w:rsidR="004E0280">
          <w:rPr>
            <w:rStyle w:val="emailstyle17"/>
            <w:rFonts w:cs="David" w:hint="cs"/>
            <w:sz w:val="22"/>
            <w:rtl/>
          </w:rPr>
          <w:t xml:space="preserve"> </w:t>
        </w:r>
      </w:ins>
      <w:del w:id="164" w:author="Shimon" w:date="2019-07-15T23:28:00Z">
        <w:r w:rsidR="005210A2" w:rsidDel="004E0280">
          <w:rPr>
            <w:rStyle w:val="emailstyle17"/>
            <w:rFonts w:cs="David" w:hint="cs"/>
            <w:sz w:val="22"/>
            <w:rtl/>
          </w:rPr>
          <w:delText xml:space="preserve">. </w:delText>
        </w:r>
        <w:r w:rsidR="00D5324B" w:rsidDel="004E0280">
          <w:rPr>
            <w:rStyle w:val="emailstyle17"/>
            <w:rFonts w:cs="David" w:hint="cs"/>
            <w:sz w:val="22"/>
            <w:rtl/>
          </w:rPr>
          <w:delText>יצוין כי</w:delText>
        </w:r>
        <w:r w:rsidR="00BF5EB8" w:rsidDel="004E0280">
          <w:rPr>
            <w:rStyle w:val="emailstyle17"/>
            <w:rFonts w:cs="David" w:hint="cs"/>
            <w:sz w:val="22"/>
            <w:rtl/>
          </w:rPr>
          <w:delText xml:space="preserve"> במועד בו</w:delText>
        </w:r>
      </w:del>
      <w:ins w:id="165" w:author="Shimon" w:date="2019-07-15T23:28:00Z">
        <w:r w:rsidR="004E0280">
          <w:rPr>
            <w:rStyle w:val="emailstyle17"/>
            <w:rFonts w:cs="David" w:hint="cs"/>
            <w:sz w:val="22"/>
            <w:rtl/>
          </w:rPr>
          <w:t xml:space="preserve"> </w:t>
        </w:r>
      </w:ins>
      <w:del w:id="166" w:author="Shimon" w:date="2019-07-15T23:28:00Z">
        <w:r w:rsidR="00BF5EB8" w:rsidDel="004E0280">
          <w:rPr>
            <w:rStyle w:val="emailstyle17"/>
            <w:rFonts w:cs="David" w:hint="cs"/>
            <w:sz w:val="22"/>
            <w:rtl/>
          </w:rPr>
          <w:delText xml:space="preserve"> </w:delText>
        </w:r>
      </w:del>
      <w:ins w:id="167" w:author="Shimon" w:date="2019-07-15T23:30:00Z">
        <w:r w:rsidR="009807DA">
          <w:rPr>
            <w:rStyle w:val="emailstyle17"/>
            <w:rFonts w:cs="David" w:hint="cs"/>
            <w:sz w:val="22"/>
            <w:rtl/>
          </w:rPr>
          <w:t xml:space="preserve">החוזה </w:t>
        </w:r>
      </w:ins>
      <w:r w:rsidR="00BF5EB8">
        <w:rPr>
          <w:rStyle w:val="emailstyle17"/>
          <w:rFonts w:cs="David" w:hint="cs"/>
          <w:sz w:val="22"/>
          <w:rtl/>
        </w:rPr>
        <w:t xml:space="preserve">נחתם </w:t>
      </w:r>
      <w:del w:id="168" w:author="Shimon" w:date="2019-07-15T23:28:00Z">
        <w:r w:rsidR="00BF5EB8" w:rsidDel="004E0280">
          <w:rPr>
            <w:rStyle w:val="emailstyle17"/>
            <w:rFonts w:cs="David" w:hint="cs"/>
            <w:sz w:val="22"/>
            <w:rtl/>
          </w:rPr>
          <w:delText xml:space="preserve">החוזה </w:delText>
        </w:r>
      </w:del>
      <w:r w:rsidR="00BF5EB8">
        <w:rPr>
          <w:rStyle w:val="emailstyle17"/>
          <w:rFonts w:cs="David" w:hint="cs"/>
          <w:sz w:val="22"/>
          <w:rtl/>
        </w:rPr>
        <w:t>בפועל</w:t>
      </w:r>
      <w:ins w:id="169" w:author="Shimon" w:date="2019-07-15T23:29:00Z">
        <w:r w:rsidR="009807DA">
          <w:rPr>
            <w:rStyle w:val="emailstyle17"/>
            <w:rFonts w:cs="David" w:hint="cs"/>
            <w:sz w:val="22"/>
            <w:rtl/>
          </w:rPr>
          <w:t xml:space="preserve"> ע"י סגן נציב שרות המדינה</w:t>
        </w:r>
      </w:ins>
      <w:ins w:id="170" w:author="Shimon" w:date="2019-07-15T23:31:00Z">
        <w:r w:rsidR="009807DA">
          <w:rPr>
            <w:rStyle w:val="emailstyle17"/>
            <w:rFonts w:cs="David" w:hint="cs"/>
            <w:sz w:val="22"/>
            <w:rtl/>
          </w:rPr>
          <w:t>,</w:t>
        </w:r>
      </w:ins>
      <w:ins w:id="171" w:author="Shimon" w:date="2019-07-15T23:29:00Z">
        <w:r w:rsidR="009807DA">
          <w:rPr>
            <w:rStyle w:val="emailstyle17"/>
            <w:rFonts w:cs="David" w:hint="cs"/>
            <w:sz w:val="22"/>
            <w:rtl/>
          </w:rPr>
          <w:t xml:space="preserve"> </w:t>
        </w:r>
      </w:ins>
      <w:ins w:id="172" w:author="Shimon" w:date="2019-07-15T23:30:00Z">
        <w:r w:rsidR="009807DA">
          <w:rPr>
            <w:rStyle w:val="emailstyle17"/>
            <w:rFonts w:cs="David" w:hint="cs"/>
            <w:sz w:val="22"/>
            <w:rtl/>
          </w:rPr>
          <w:t>בשם נציב שרות המדינה</w:t>
        </w:r>
      </w:ins>
      <w:ins w:id="173" w:author="Shimon" w:date="2019-07-15T23:31:00Z">
        <w:r w:rsidR="009807DA">
          <w:rPr>
            <w:rStyle w:val="emailstyle17"/>
            <w:rFonts w:cs="David" w:hint="cs"/>
            <w:sz w:val="22"/>
            <w:rtl/>
          </w:rPr>
          <w:t>,</w:t>
        </w:r>
      </w:ins>
      <w:ins w:id="174" w:author="Shimon" w:date="2019-07-15T23:30:00Z">
        <w:r w:rsidR="009807DA">
          <w:rPr>
            <w:rStyle w:val="emailstyle17"/>
            <w:rFonts w:cs="David" w:hint="cs"/>
            <w:sz w:val="22"/>
            <w:rtl/>
          </w:rPr>
          <w:t xml:space="preserve"> רק</w:t>
        </w:r>
      </w:ins>
      <w:ins w:id="175" w:author="Shimon" w:date="2019-07-15T23:29:00Z">
        <w:r w:rsidR="009807DA">
          <w:rPr>
            <w:rStyle w:val="emailstyle17"/>
            <w:rFonts w:cs="David" w:hint="cs"/>
            <w:sz w:val="22"/>
            <w:rtl/>
          </w:rPr>
          <w:t xml:space="preserve"> ביום            </w:t>
        </w:r>
      </w:ins>
      <w:r w:rsidR="00362E59">
        <w:rPr>
          <w:rStyle w:val="emailstyle17"/>
          <w:rFonts w:cs="David" w:hint="cs"/>
          <w:sz w:val="22"/>
          <w:rtl/>
        </w:rPr>
        <w:t>,</w:t>
      </w:r>
      <w:r w:rsidR="00145445">
        <w:rPr>
          <w:rStyle w:val="emailstyle17"/>
          <w:rFonts w:cs="David" w:hint="cs"/>
          <w:sz w:val="22"/>
          <w:rtl/>
        </w:rPr>
        <w:t xml:space="preserve"> </w:t>
      </w:r>
      <w:ins w:id="176" w:author="Shimon" w:date="2019-07-15T23:28:00Z">
        <w:r w:rsidR="009807DA">
          <w:rPr>
            <w:rStyle w:val="emailstyle17"/>
            <w:rFonts w:cs="David" w:hint="cs"/>
            <w:sz w:val="22"/>
            <w:rtl/>
          </w:rPr>
          <w:t>כש</w:t>
        </w:r>
      </w:ins>
      <w:ins w:id="177" w:author="Shimon" w:date="2019-07-15T23:31:00Z">
        <w:r w:rsidR="009807DA">
          <w:rPr>
            <w:rStyle w:val="emailstyle17"/>
            <w:rFonts w:cs="David" w:hint="cs"/>
            <w:sz w:val="22"/>
            <w:rtl/>
          </w:rPr>
          <w:t xml:space="preserve">התובע </w:t>
        </w:r>
      </w:ins>
      <w:r w:rsidR="00BF5EB8">
        <w:rPr>
          <w:rStyle w:val="emailstyle17"/>
          <w:rFonts w:cs="David" w:hint="cs"/>
          <w:sz w:val="22"/>
          <w:rtl/>
        </w:rPr>
        <w:t xml:space="preserve">כבר </w:t>
      </w:r>
      <w:r w:rsidRPr="00BF5EB8">
        <w:rPr>
          <w:rStyle w:val="emailstyle17"/>
          <w:rFonts w:cs="David" w:hint="cs"/>
          <w:color w:val="auto"/>
          <w:sz w:val="22"/>
          <w:rtl/>
        </w:rPr>
        <w:t>כיהן</w:t>
      </w:r>
      <w:del w:id="178" w:author="Shimon" w:date="2019-07-15T23:28:00Z">
        <w:r w:rsidRPr="00BF5EB8" w:rsidDel="009807DA">
          <w:rPr>
            <w:rStyle w:val="emailstyle17"/>
            <w:rFonts w:cs="David" w:hint="cs"/>
            <w:color w:val="auto"/>
            <w:sz w:val="22"/>
            <w:rtl/>
          </w:rPr>
          <w:delText xml:space="preserve"> </w:delText>
        </w:r>
        <w:r w:rsidR="00D51CEB" w:rsidRPr="00BF5EB8" w:rsidDel="009807DA">
          <w:rPr>
            <w:rStyle w:val="emailstyle17"/>
            <w:rFonts w:cs="David" w:hint="cs"/>
            <w:color w:val="auto"/>
            <w:sz w:val="22"/>
            <w:rtl/>
          </w:rPr>
          <w:delText xml:space="preserve">התובע </w:delText>
        </w:r>
        <w:r w:rsidR="0000250F" w:rsidRPr="00BF5EB8" w:rsidDel="009807DA">
          <w:rPr>
            <w:rStyle w:val="emailstyle17"/>
            <w:rFonts w:cs="David" w:hint="cs"/>
            <w:color w:val="auto"/>
            <w:sz w:val="22"/>
            <w:rtl/>
          </w:rPr>
          <w:delText xml:space="preserve">בתפקיד של </w:delText>
        </w:r>
      </w:del>
      <w:ins w:id="179" w:author="Shimon" w:date="2019-07-15T23:28:00Z">
        <w:r w:rsidR="009807DA">
          <w:rPr>
            <w:rStyle w:val="emailstyle17"/>
            <w:rFonts w:cs="David" w:hint="cs"/>
            <w:color w:val="auto"/>
            <w:sz w:val="22"/>
            <w:rtl/>
          </w:rPr>
          <w:t>כ</w:t>
        </w:r>
      </w:ins>
      <w:r w:rsidR="0000250F" w:rsidRPr="00BF5EB8">
        <w:rPr>
          <w:rStyle w:val="emailstyle17"/>
          <w:rFonts w:cs="David" w:hint="cs"/>
          <w:color w:val="auto"/>
          <w:sz w:val="22"/>
          <w:rtl/>
        </w:rPr>
        <w:t>חשב (בכיר) במדפיס הממשלתי</w:t>
      </w:r>
      <w:r w:rsidR="008954AF" w:rsidRPr="00BF5EB8">
        <w:rPr>
          <w:rStyle w:val="emailstyle17"/>
          <w:rFonts w:cs="David" w:hint="cs"/>
          <w:color w:val="auto"/>
          <w:sz w:val="22"/>
          <w:rtl/>
        </w:rPr>
        <w:t>, אליו הועבר במסגרת מדיניות החשב הכללי לרוטציה של החשבים בין משרדי הממשלה השונים</w:t>
      </w:r>
      <w:r w:rsidR="00C043D5">
        <w:rPr>
          <w:rStyle w:val="emailstyle17"/>
          <w:rFonts w:cs="David" w:hint="cs"/>
          <w:color w:val="auto"/>
          <w:sz w:val="22"/>
          <w:rtl/>
        </w:rPr>
        <w:t>.</w:t>
      </w:r>
      <w:r w:rsidR="00C043D5" w:rsidRPr="00BF5EB8" w:rsidDel="00C043D5">
        <w:rPr>
          <w:rStyle w:val="emailstyle17"/>
          <w:rFonts w:cs="David" w:hint="cs"/>
          <w:color w:val="auto"/>
          <w:sz w:val="22"/>
          <w:rtl/>
        </w:rPr>
        <w:t xml:space="preserve"> </w:t>
      </w:r>
    </w:p>
    <w:p w14:paraId="3761C8D1" w14:textId="6F2598A9" w:rsidR="0032017F" w:rsidRPr="00EB06C7" w:rsidRDefault="0000250F" w:rsidP="009807DA">
      <w:pPr>
        <w:pStyle w:val="11"/>
        <w:numPr>
          <w:ilvl w:val="0"/>
          <w:numId w:val="14"/>
        </w:numPr>
        <w:tabs>
          <w:tab w:val="clear" w:pos="360"/>
          <w:tab w:val="left" w:pos="521"/>
        </w:tabs>
        <w:spacing w:before="0" w:after="240" w:line="360" w:lineRule="auto"/>
        <w:ind w:left="510" w:right="0" w:hanging="415"/>
        <w:rPr>
          <w:rStyle w:val="emailstyle17"/>
          <w:rFonts w:ascii="Times New Roman" w:hAnsi="Times New Roman" w:cs="David"/>
          <w:color w:val="auto"/>
        </w:rPr>
        <w:pPrChange w:id="180" w:author="Shimon" w:date="2019-07-15T23:31:00Z">
          <w:pPr>
            <w:pStyle w:val="11"/>
            <w:numPr>
              <w:numId w:val="14"/>
            </w:numPr>
            <w:tabs>
              <w:tab w:val="left" w:pos="521"/>
            </w:tabs>
            <w:spacing w:before="0" w:after="240" w:line="360" w:lineRule="auto"/>
            <w:ind w:left="510" w:hanging="415"/>
          </w:pPr>
        </w:pPrChange>
      </w:pPr>
      <w:r w:rsidRPr="00D74F54">
        <w:rPr>
          <w:rStyle w:val="emailstyle17"/>
          <w:rFonts w:cs="David" w:hint="cs"/>
          <w:color w:val="auto"/>
          <w:sz w:val="22"/>
          <w:rtl/>
        </w:rPr>
        <w:t>החוזה עליו חתם התובע</w:t>
      </w:r>
      <w:ins w:id="181" w:author="Shimon" w:date="2019-07-15T23:31:00Z">
        <w:r w:rsidR="009807DA">
          <w:rPr>
            <w:rStyle w:val="emailstyle17"/>
            <w:rFonts w:cs="David" w:hint="cs"/>
            <w:color w:val="auto"/>
            <w:sz w:val="22"/>
            <w:rtl/>
          </w:rPr>
          <w:t xml:space="preserve"> </w:t>
        </w:r>
      </w:ins>
      <w:del w:id="182" w:author="Shimon" w:date="2019-07-15T23:31:00Z">
        <w:r w:rsidRPr="00D74F54" w:rsidDel="009807DA">
          <w:rPr>
            <w:rStyle w:val="emailstyle17"/>
            <w:rFonts w:cs="David" w:hint="cs"/>
            <w:color w:val="auto"/>
            <w:sz w:val="22"/>
            <w:rtl/>
          </w:rPr>
          <w:delText xml:space="preserve"> </w:delText>
        </w:r>
      </w:del>
      <w:r w:rsidRPr="00D74F54">
        <w:rPr>
          <w:rStyle w:val="emailstyle17"/>
          <w:rFonts w:cs="David" w:hint="cs"/>
          <w:color w:val="auto"/>
          <w:sz w:val="22"/>
          <w:rtl/>
        </w:rPr>
        <w:t>הוא חוזה סטנדרטי</w:t>
      </w:r>
      <w:r w:rsidR="007D01A0" w:rsidRPr="00D74F54">
        <w:rPr>
          <w:rStyle w:val="emailstyle17"/>
          <w:rFonts w:cs="David" w:hint="cs"/>
          <w:color w:val="auto"/>
          <w:sz w:val="22"/>
          <w:rtl/>
        </w:rPr>
        <w:t xml:space="preserve"> המכונה -</w:t>
      </w:r>
      <w:del w:id="183" w:author="Shimon" w:date="2019-07-15T23:31:00Z">
        <w:r w:rsidR="007D01A0" w:rsidRPr="00D74F54" w:rsidDel="009807DA">
          <w:rPr>
            <w:rStyle w:val="emailstyle17"/>
            <w:rFonts w:cs="David" w:hint="cs"/>
            <w:color w:val="auto"/>
            <w:sz w:val="22"/>
            <w:rtl/>
          </w:rPr>
          <w:delText xml:space="preserve"> </w:delText>
        </w:r>
      </w:del>
      <w:r w:rsidR="007D01A0" w:rsidRPr="00D74F54">
        <w:rPr>
          <w:rStyle w:val="emailstyle17"/>
          <w:rFonts w:cs="David" w:hint="cs"/>
          <w:color w:val="auto"/>
          <w:sz w:val="22"/>
          <w:rtl/>
        </w:rPr>
        <w:t>"</w:t>
      </w:r>
      <w:r w:rsidR="007D01A0" w:rsidRPr="00D74F54">
        <w:rPr>
          <w:rStyle w:val="emailstyle17"/>
          <w:rFonts w:cs="David" w:hint="cs"/>
          <w:b/>
          <w:bCs/>
          <w:color w:val="auto"/>
          <w:sz w:val="22"/>
          <w:rtl/>
        </w:rPr>
        <w:t>חוזה מיוחד להעסקת עובד</w:t>
      </w:r>
      <w:r w:rsidR="007D01A0" w:rsidRPr="00D74F54">
        <w:rPr>
          <w:rStyle w:val="emailstyle17"/>
          <w:rFonts w:cs="David" w:hint="cs"/>
          <w:color w:val="auto"/>
          <w:sz w:val="22"/>
          <w:rtl/>
        </w:rPr>
        <w:t>" (להלן "החוזה")</w:t>
      </w:r>
      <w:del w:id="184" w:author="Shimon" w:date="2019-07-15T23:32:00Z">
        <w:r w:rsidR="007D01A0" w:rsidRPr="00D74F54" w:rsidDel="009807DA">
          <w:rPr>
            <w:rStyle w:val="emailstyle17"/>
            <w:rFonts w:cs="David" w:hint="cs"/>
            <w:color w:val="auto"/>
            <w:sz w:val="22"/>
            <w:rtl/>
          </w:rPr>
          <w:delText>.</w:delText>
        </w:r>
      </w:del>
      <w:r w:rsidR="007D01A0" w:rsidRPr="00EB06C7">
        <w:rPr>
          <w:rStyle w:val="emailstyle17"/>
          <w:rFonts w:ascii="Times New Roman" w:hAnsi="Times New Roman" w:cs="David" w:hint="cs"/>
          <w:color w:val="auto"/>
          <w:rtl/>
        </w:rPr>
        <w:t xml:space="preserve"> </w:t>
      </w:r>
      <w:r w:rsidR="007D01A0" w:rsidRPr="00EB06C7">
        <w:rPr>
          <w:rStyle w:val="emailstyle17"/>
          <w:rFonts w:ascii="Times New Roman" w:hAnsi="Times New Roman" w:cs="David"/>
          <w:color w:val="auto"/>
          <w:rtl/>
        </w:rPr>
        <w:t>–</w:t>
      </w:r>
      <w:r w:rsidR="007D01A0" w:rsidRPr="00726756">
        <w:rPr>
          <w:rStyle w:val="emailstyle17"/>
          <w:rFonts w:ascii="Times New Roman" w:hAnsi="Times New Roman" w:cs="David" w:hint="cs"/>
          <w:color w:val="auto"/>
          <w:rtl/>
        </w:rPr>
        <w:t xml:space="preserve"> שנעשה בהתאם להוראות תקנות שירות המדינה (מינויים) (חוזה מיוחד), התש"ך</w:t>
      </w:r>
      <w:r w:rsidR="007D01A0" w:rsidRPr="009A1EF5">
        <w:rPr>
          <w:rStyle w:val="emailstyle17"/>
          <w:rFonts w:ascii="Times New Roman" w:hAnsi="Times New Roman" w:cs="David" w:hint="cs"/>
          <w:color w:val="auto"/>
          <w:rtl/>
        </w:rPr>
        <w:t xml:space="preserve"> </w:t>
      </w:r>
      <w:r w:rsidR="007D01A0" w:rsidRPr="00D74F54">
        <w:rPr>
          <w:rStyle w:val="emailstyle17"/>
          <w:rFonts w:ascii="Times New Roman" w:hAnsi="Times New Roman" w:cs="David"/>
          <w:color w:val="auto"/>
          <w:rtl/>
        </w:rPr>
        <w:t>–</w:t>
      </w:r>
      <w:r w:rsidR="007D01A0" w:rsidRPr="00D74F54">
        <w:rPr>
          <w:rStyle w:val="emailstyle17"/>
          <w:rFonts w:ascii="Times New Roman" w:hAnsi="Times New Roman" w:cs="David" w:hint="cs"/>
          <w:color w:val="auto"/>
          <w:rtl/>
        </w:rPr>
        <w:t xml:space="preserve"> 1960</w:t>
      </w:r>
      <w:r w:rsidR="00145445">
        <w:rPr>
          <w:rStyle w:val="emailstyle17"/>
          <w:rFonts w:ascii="Times New Roman" w:hAnsi="Times New Roman" w:cs="David" w:hint="cs"/>
          <w:color w:val="auto"/>
          <w:rtl/>
        </w:rPr>
        <w:t>,</w:t>
      </w:r>
      <w:r w:rsidR="00497575">
        <w:rPr>
          <w:rStyle w:val="emailstyle17"/>
          <w:rFonts w:ascii="Times New Roman" w:hAnsi="Times New Roman" w:cs="David" w:hint="cs"/>
          <w:color w:val="auto"/>
          <w:rtl/>
        </w:rPr>
        <w:t xml:space="preserve"> ונסמן</w:t>
      </w:r>
      <w:r w:rsidR="007D01A0" w:rsidRPr="00D74F54">
        <w:rPr>
          <w:rStyle w:val="emailstyle17"/>
          <w:rFonts w:ascii="Times New Roman" w:hAnsi="Times New Roman" w:cs="David" w:hint="cs"/>
          <w:color w:val="auto"/>
          <w:rtl/>
        </w:rPr>
        <w:t xml:space="preserve"> 16.414 בתקשי"ר. </w:t>
      </w:r>
      <w:r w:rsidR="00D51CEB" w:rsidRPr="00B35087">
        <w:rPr>
          <w:rStyle w:val="emailstyle17"/>
          <w:rFonts w:ascii="Times New Roman" w:hAnsi="Times New Roman" w:cs="David" w:hint="cs"/>
          <w:b/>
          <w:bCs/>
          <w:color w:val="auto"/>
          <w:rtl/>
        </w:rPr>
        <w:t xml:space="preserve">החוזה </w:t>
      </w:r>
      <w:r w:rsidRPr="00B35087">
        <w:rPr>
          <w:rStyle w:val="emailstyle17"/>
          <w:rFonts w:cs="David" w:hint="cs"/>
          <w:b/>
          <w:bCs/>
          <w:color w:val="auto"/>
          <w:sz w:val="22"/>
          <w:rtl/>
        </w:rPr>
        <w:t>נוסח על ידי הנתבעת</w:t>
      </w:r>
      <w:r w:rsidR="00D51CEB" w:rsidRPr="00D74F54">
        <w:rPr>
          <w:rStyle w:val="emailstyle17"/>
          <w:rFonts w:cs="David" w:hint="cs"/>
          <w:color w:val="auto"/>
          <w:sz w:val="22"/>
          <w:rtl/>
        </w:rPr>
        <w:t xml:space="preserve">, ובשל חשיבות הדברים, </w:t>
      </w:r>
      <w:r w:rsidR="00F47E91">
        <w:rPr>
          <w:rStyle w:val="emailstyle17"/>
          <w:rFonts w:cs="David" w:hint="cs"/>
          <w:color w:val="auto"/>
          <w:sz w:val="22"/>
          <w:rtl/>
        </w:rPr>
        <w:t>נתיחס</w:t>
      </w:r>
      <w:r w:rsidR="00F47E91" w:rsidRPr="00D74F54">
        <w:rPr>
          <w:rStyle w:val="emailstyle17"/>
          <w:rFonts w:cs="David" w:hint="cs"/>
          <w:color w:val="auto"/>
          <w:sz w:val="22"/>
          <w:rtl/>
        </w:rPr>
        <w:t xml:space="preserve"> </w:t>
      </w:r>
      <w:r w:rsidR="006E5D4F" w:rsidRPr="00EB06C7">
        <w:rPr>
          <w:rStyle w:val="emailstyle17"/>
          <w:rFonts w:ascii="Times New Roman" w:hAnsi="Times New Roman" w:cs="David" w:hint="cs"/>
          <w:color w:val="auto"/>
          <w:rtl/>
        </w:rPr>
        <w:t xml:space="preserve">להלן </w:t>
      </w:r>
      <w:r w:rsidR="00F47E91">
        <w:rPr>
          <w:rStyle w:val="emailstyle17"/>
          <w:rFonts w:ascii="Times New Roman" w:hAnsi="Times New Roman" w:cs="David" w:hint="cs"/>
          <w:color w:val="auto"/>
          <w:rtl/>
        </w:rPr>
        <w:t>ל</w:t>
      </w:r>
      <w:r w:rsidR="00D51CEB" w:rsidRPr="00D74F54">
        <w:rPr>
          <w:rStyle w:val="emailstyle17"/>
          <w:rFonts w:ascii="Times New Roman" w:hAnsi="Times New Roman" w:cs="David" w:hint="cs"/>
          <w:color w:val="auto"/>
          <w:rtl/>
        </w:rPr>
        <w:t>סעיפים רלבנטיים החשובים לענייננו</w:t>
      </w:r>
      <w:r w:rsidR="00EE626C" w:rsidRPr="00EB06C7">
        <w:rPr>
          <w:rStyle w:val="emailstyle17"/>
          <w:rFonts w:ascii="Times New Roman" w:hAnsi="Times New Roman" w:cs="David" w:hint="cs"/>
          <w:color w:val="auto"/>
          <w:rtl/>
        </w:rPr>
        <w:t>:</w:t>
      </w:r>
    </w:p>
    <w:p w14:paraId="3D61BD96" w14:textId="77777777" w:rsidR="00C043D5" w:rsidRDefault="00CC7ABF" w:rsidP="009C3D22">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D51CEB">
        <w:rPr>
          <w:rStyle w:val="emailstyle17"/>
          <w:rFonts w:ascii="Times New Roman" w:hAnsi="Times New Roman" w:cs="David" w:hint="cs"/>
          <w:color w:val="auto"/>
          <w:u w:val="single"/>
          <w:rtl/>
        </w:rPr>
        <w:lastRenderedPageBreak/>
        <w:t>המבוא לחוזה</w:t>
      </w:r>
      <w:r w:rsidRPr="00D51CEB">
        <w:rPr>
          <w:rStyle w:val="emailstyle17"/>
          <w:rFonts w:ascii="Times New Roman" w:hAnsi="Times New Roman" w:cs="David" w:hint="cs"/>
          <w:color w:val="auto"/>
          <w:rtl/>
        </w:rPr>
        <w:t xml:space="preserve"> </w:t>
      </w:r>
      <w:r w:rsidR="007A204F">
        <w:rPr>
          <w:rStyle w:val="emailstyle17"/>
          <w:rFonts w:ascii="Times New Roman" w:hAnsi="Times New Roman" w:cs="David"/>
          <w:color w:val="auto"/>
          <w:rtl/>
        </w:rPr>
        <w:t>–</w:t>
      </w:r>
      <w:r w:rsidR="00C043D5">
        <w:rPr>
          <w:rStyle w:val="emailstyle17"/>
          <w:rFonts w:ascii="Times New Roman" w:hAnsi="Times New Roman" w:cs="David" w:hint="cs"/>
          <w:b/>
          <w:bCs/>
          <w:color w:val="auto"/>
          <w:rtl/>
        </w:rPr>
        <w:t xml:space="preserve"> </w:t>
      </w:r>
      <w:r w:rsidR="007A204F">
        <w:rPr>
          <w:rStyle w:val="emailstyle17"/>
          <w:rFonts w:ascii="Times New Roman" w:hAnsi="Times New Roman" w:cs="David" w:hint="cs"/>
          <w:b/>
          <w:bCs/>
          <w:color w:val="auto"/>
          <w:rtl/>
        </w:rPr>
        <w:t xml:space="preserve">מבהיר כי הנתבעת </w:t>
      </w:r>
      <w:r w:rsidR="00D92583">
        <w:rPr>
          <w:rStyle w:val="emailstyle17"/>
          <w:rFonts w:ascii="Times New Roman" w:hAnsi="Times New Roman" w:cs="David" w:hint="cs"/>
          <w:b/>
          <w:bCs/>
          <w:color w:val="auto"/>
          <w:rtl/>
        </w:rPr>
        <w:t xml:space="preserve">היתה </w:t>
      </w:r>
      <w:r w:rsidR="007A204F">
        <w:rPr>
          <w:rStyle w:val="emailstyle17"/>
          <w:rFonts w:ascii="Times New Roman" w:hAnsi="Times New Roman" w:cs="David" w:hint="cs"/>
          <w:b/>
          <w:bCs/>
          <w:color w:val="auto"/>
          <w:rtl/>
        </w:rPr>
        <w:t>מעוני</w:t>
      </w:r>
      <w:r w:rsidR="00BF5EB8">
        <w:rPr>
          <w:rStyle w:val="emailstyle17"/>
          <w:rFonts w:ascii="Times New Roman" w:hAnsi="Times New Roman" w:cs="David" w:hint="cs"/>
          <w:b/>
          <w:bCs/>
          <w:color w:val="auto"/>
          <w:rtl/>
        </w:rPr>
        <w:t>י</w:t>
      </w:r>
      <w:r w:rsidR="007A204F">
        <w:rPr>
          <w:rStyle w:val="emailstyle17"/>
          <w:rFonts w:ascii="Times New Roman" w:hAnsi="Times New Roman" w:cs="David" w:hint="cs"/>
          <w:b/>
          <w:bCs/>
          <w:color w:val="auto"/>
          <w:rtl/>
        </w:rPr>
        <w:t>נת להעסיק את העובד בתנאים מיוחדים</w:t>
      </w:r>
      <w:r w:rsidRPr="00EB06C7">
        <w:rPr>
          <w:rStyle w:val="emailstyle17"/>
          <w:rFonts w:ascii="Times New Roman" w:hAnsi="Times New Roman" w:cs="David" w:hint="cs"/>
          <w:color w:val="auto"/>
          <w:rtl/>
        </w:rPr>
        <w:t xml:space="preserve">, </w:t>
      </w:r>
      <w:r w:rsidR="00D92583">
        <w:rPr>
          <w:rStyle w:val="emailstyle17"/>
          <w:rFonts w:ascii="Times New Roman" w:hAnsi="Times New Roman" w:cs="David" w:hint="cs"/>
          <w:color w:val="auto"/>
          <w:rtl/>
        </w:rPr>
        <w:t xml:space="preserve">ע"פ </w:t>
      </w:r>
      <w:r w:rsidR="00D92583" w:rsidRPr="00EB06C7">
        <w:rPr>
          <w:rStyle w:val="emailstyle17"/>
          <w:rFonts w:ascii="Times New Roman" w:hAnsi="Times New Roman" w:cs="David" w:hint="cs"/>
          <w:color w:val="auto"/>
          <w:rtl/>
        </w:rPr>
        <w:t xml:space="preserve">חוזה </w:t>
      </w:r>
      <w:r w:rsidRPr="00EB06C7">
        <w:rPr>
          <w:rStyle w:val="emailstyle17"/>
          <w:rFonts w:ascii="Times New Roman" w:hAnsi="Times New Roman" w:cs="David" w:hint="cs"/>
          <w:color w:val="auto"/>
          <w:rtl/>
        </w:rPr>
        <w:t xml:space="preserve">מיוחד </w:t>
      </w:r>
      <w:r w:rsidR="001A3FC9">
        <w:rPr>
          <w:rStyle w:val="emailstyle17"/>
          <w:rFonts w:ascii="Times New Roman" w:hAnsi="Times New Roman" w:cs="David" w:hint="cs"/>
          <w:color w:val="auto"/>
          <w:rtl/>
        </w:rPr>
        <w:t>ש</w:t>
      </w:r>
      <w:r w:rsidR="001313BE">
        <w:rPr>
          <w:rStyle w:val="emailstyle17"/>
          <w:rFonts w:ascii="Times New Roman" w:hAnsi="Times New Roman" w:cs="David" w:hint="cs"/>
          <w:color w:val="auto"/>
          <w:rtl/>
        </w:rPr>
        <w:t>נוסח ונערך</w:t>
      </w:r>
      <w:r w:rsidR="001A3FC9">
        <w:rPr>
          <w:rStyle w:val="emailstyle17"/>
          <w:rFonts w:ascii="Times New Roman" w:hAnsi="Times New Roman" w:cs="David" w:hint="cs"/>
          <w:color w:val="auto"/>
          <w:rtl/>
        </w:rPr>
        <w:t xml:space="preserve"> </w:t>
      </w:r>
      <w:r w:rsidR="001313BE">
        <w:rPr>
          <w:rStyle w:val="emailstyle17"/>
          <w:rFonts w:ascii="Times New Roman" w:hAnsi="Times New Roman" w:cs="David" w:hint="cs"/>
          <w:color w:val="auto"/>
          <w:rtl/>
        </w:rPr>
        <w:t xml:space="preserve">ע"י </w:t>
      </w:r>
      <w:r w:rsidR="001A3FC9">
        <w:rPr>
          <w:rStyle w:val="emailstyle17"/>
          <w:rFonts w:ascii="Times New Roman" w:hAnsi="Times New Roman" w:cs="David" w:hint="cs"/>
          <w:color w:val="auto"/>
          <w:rtl/>
        </w:rPr>
        <w:t>ה</w:t>
      </w:r>
      <w:r w:rsidR="00C043D5">
        <w:rPr>
          <w:rStyle w:val="emailstyle17"/>
          <w:rFonts w:ascii="Times New Roman" w:hAnsi="Times New Roman" w:cs="David" w:hint="cs"/>
          <w:color w:val="auto"/>
          <w:rtl/>
        </w:rPr>
        <w:t>נ</w:t>
      </w:r>
      <w:r w:rsidR="001A3FC9">
        <w:rPr>
          <w:rStyle w:val="emailstyle17"/>
          <w:rFonts w:ascii="Times New Roman" w:hAnsi="Times New Roman" w:cs="David" w:hint="cs"/>
          <w:color w:val="auto"/>
          <w:rtl/>
        </w:rPr>
        <w:t>תב</w:t>
      </w:r>
      <w:r w:rsidR="00D92583">
        <w:rPr>
          <w:rStyle w:val="emailstyle17"/>
          <w:rFonts w:ascii="Times New Roman" w:hAnsi="Times New Roman" w:cs="David" w:hint="cs"/>
          <w:color w:val="auto"/>
          <w:rtl/>
        </w:rPr>
        <w:t>עת ו</w:t>
      </w:r>
      <w:r w:rsidRPr="00EB06C7">
        <w:rPr>
          <w:rStyle w:val="emailstyle17"/>
          <w:rFonts w:ascii="Times New Roman" w:hAnsi="Times New Roman" w:cs="David" w:hint="cs"/>
          <w:color w:val="auto"/>
          <w:rtl/>
        </w:rPr>
        <w:t>נעשה בהתאם ל</w:t>
      </w:r>
      <w:r w:rsidRPr="00726756">
        <w:rPr>
          <w:rStyle w:val="emailstyle17"/>
          <w:rFonts w:ascii="Times New Roman" w:hAnsi="Times New Roman" w:cs="David" w:hint="cs"/>
          <w:color w:val="auto"/>
          <w:rtl/>
        </w:rPr>
        <w:t xml:space="preserve">הוראות תקנות שירות המדינה (מינויים) (חוזה מיוחד), התש"ך </w:t>
      </w:r>
      <w:r w:rsidRPr="00726756">
        <w:rPr>
          <w:rStyle w:val="emailstyle17"/>
          <w:rFonts w:ascii="Times New Roman" w:hAnsi="Times New Roman" w:cs="David"/>
          <w:color w:val="auto"/>
          <w:rtl/>
        </w:rPr>
        <w:t>–</w:t>
      </w:r>
      <w:r w:rsidRPr="009A1EF5">
        <w:rPr>
          <w:rStyle w:val="emailstyle17"/>
          <w:rFonts w:ascii="Times New Roman" w:hAnsi="Times New Roman" w:cs="David" w:hint="cs"/>
          <w:color w:val="auto"/>
          <w:rtl/>
        </w:rPr>
        <w:t xml:space="preserve"> 1960</w:t>
      </w:r>
      <w:r w:rsidR="00EB06C7">
        <w:rPr>
          <w:rStyle w:val="emailstyle17"/>
          <w:rFonts w:ascii="Times New Roman" w:hAnsi="Times New Roman" w:cs="David" w:hint="cs"/>
          <w:color w:val="auto"/>
          <w:rtl/>
        </w:rPr>
        <w:t>,</w:t>
      </w:r>
      <w:r w:rsidRPr="00726756">
        <w:rPr>
          <w:rStyle w:val="emailstyle17"/>
          <w:rFonts w:ascii="Times New Roman" w:hAnsi="Times New Roman" w:cs="David" w:hint="cs"/>
          <w:color w:val="auto"/>
          <w:rtl/>
        </w:rPr>
        <w:t xml:space="preserve"> ופסקה 16.414 בתקשי"ר</w:t>
      </w:r>
      <w:r w:rsidR="001313BE">
        <w:rPr>
          <w:rStyle w:val="emailstyle17"/>
          <w:rFonts w:ascii="Times New Roman" w:hAnsi="Times New Roman" w:cs="David" w:hint="cs"/>
          <w:color w:val="auto"/>
          <w:rtl/>
        </w:rPr>
        <w:t xml:space="preserve"> לאחר</w:t>
      </w:r>
      <w:r w:rsidR="005A44F1" w:rsidRPr="00726756">
        <w:rPr>
          <w:rStyle w:val="emailstyle17"/>
          <w:rFonts w:ascii="Times New Roman" w:hAnsi="Times New Roman" w:cs="David" w:hint="cs"/>
          <w:color w:val="auto"/>
          <w:rtl/>
        </w:rPr>
        <w:t xml:space="preserve"> </w:t>
      </w:r>
      <w:r w:rsidR="001313BE">
        <w:rPr>
          <w:rStyle w:val="emailstyle17"/>
          <w:rFonts w:ascii="Times New Roman" w:hAnsi="Times New Roman" w:cs="David" w:hint="cs"/>
          <w:color w:val="auto"/>
          <w:rtl/>
        </w:rPr>
        <w:t>ש</w:t>
      </w:r>
      <w:r w:rsidR="00D92583" w:rsidRPr="00D74F54">
        <w:rPr>
          <w:rStyle w:val="emailstyle17"/>
          <w:rFonts w:ascii="Times New Roman" w:hAnsi="Times New Roman" w:cs="David" w:hint="cs"/>
          <w:b/>
          <w:bCs/>
          <w:color w:val="auto"/>
          <w:rtl/>
        </w:rPr>
        <w:t>התובע ויתר על כתב המינוי והסכים להיות מועסק על פי הוראות החוזה</w:t>
      </w:r>
      <w:r w:rsidR="00D92583">
        <w:rPr>
          <w:rStyle w:val="emailstyle17"/>
          <w:rFonts w:ascii="Times New Roman" w:hAnsi="Times New Roman" w:cs="David" w:hint="cs"/>
          <w:b/>
          <w:bCs/>
          <w:color w:val="auto"/>
          <w:rtl/>
        </w:rPr>
        <w:t>.</w:t>
      </w:r>
      <w:r w:rsidR="00C043D5">
        <w:rPr>
          <w:rStyle w:val="emailstyle17"/>
          <w:rFonts w:ascii="Times New Roman" w:hAnsi="Times New Roman" w:cs="David" w:hint="cs"/>
          <w:color w:val="auto"/>
          <w:rtl/>
        </w:rPr>
        <w:t xml:space="preserve"> </w:t>
      </w:r>
      <w:r w:rsidR="00D51CEB">
        <w:rPr>
          <w:rStyle w:val="emailstyle17"/>
          <w:rFonts w:ascii="Times New Roman" w:hAnsi="Times New Roman" w:cs="David" w:hint="cs"/>
          <w:color w:val="auto"/>
          <w:rtl/>
        </w:rPr>
        <w:t xml:space="preserve">בהקשר זה </w:t>
      </w:r>
      <w:r w:rsidR="005A44F1" w:rsidRPr="00EB06C7">
        <w:rPr>
          <w:rStyle w:val="emailstyle17"/>
          <w:rFonts w:ascii="Times New Roman" w:hAnsi="Times New Roman" w:cs="David" w:hint="cs"/>
          <w:color w:val="auto"/>
          <w:rtl/>
        </w:rPr>
        <w:t>ראו גם סעיף 5 לחוזה המיוחד</w:t>
      </w:r>
      <w:r w:rsidR="00C043D5">
        <w:rPr>
          <w:rStyle w:val="emailstyle17"/>
          <w:rFonts w:ascii="Times New Roman" w:hAnsi="Times New Roman" w:cs="David" w:hint="cs"/>
          <w:color w:val="auto"/>
          <w:rtl/>
        </w:rPr>
        <w:t>.</w:t>
      </w:r>
    </w:p>
    <w:p w14:paraId="69B2FE27" w14:textId="77777777" w:rsidR="00497575" w:rsidRDefault="00C043D5" w:rsidP="00CB1486">
      <w:pPr>
        <w:pStyle w:val="11"/>
        <w:tabs>
          <w:tab w:val="left" w:pos="1088"/>
        </w:tabs>
        <w:spacing w:before="0" w:after="240" w:line="360" w:lineRule="auto"/>
        <w:ind w:left="1088" w:firstLine="0"/>
        <w:rPr>
          <w:rStyle w:val="emailstyle17"/>
          <w:rFonts w:ascii="Times New Roman" w:hAnsi="Times New Roman" w:cs="David"/>
          <w:color w:val="auto"/>
          <w:rtl/>
        </w:rPr>
      </w:pPr>
      <w:r>
        <w:rPr>
          <w:rFonts w:hint="cs"/>
          <w:rtl/>
        </w:rPr>
        <w:t>יודגש כי</w:t>
      </w:r>
      <w:r w:rsidRPr="008B15BC">
        <w:rPr>
          <w:rFonts w:hint="cs"/>
          <w:rtl/>
        </w:rPr>
        <w:t xml:space="preserve"> מלבד </w:t>
      </w:r>
      <w:r>
        <w:rPr>
          <w:rFonts w:hint="cs"/>
          <w:rtl/>
        </w:rPr>
        <w:t>הו</w:t>
      </w:r>
      <w:r w:rsidRPr="008B15BC">
        <w:rPr>
          <w:rFonts w:hint="cs"/>
          <w:rtl/>
        </w:rPr>
        <w:t>ויתור על כתב המינוי</w:t>
      </w:r>
      <w:r>
        <w:rPr>
          <w:rFonts w:hint="cs"/>
          <w:rtl/>
        </w:rPr>
        <w:t>,</w:t>
      </w:r>
      <w:r w:rsidRPr="008B15BC">
        <w:rPr>
          <w:rFonts w:hint="cs"/>
          <w:rtl/>
        </w:rPr>
        <w:t xml:space="preserve"> שמשמעותו ויתור על זכות הקביעות בלבד</w:t>
      </w:r>
      <w:r>
        <w:rPr>
          <w:rFonts w:hint="cs"/>
          <w:rtl/>
        </w:rPr>
        <w:t>,</w:t>
      </w:r>
      <w:r w:rsidRPr="008B15BC">
        <w:rPr>
          <w:rFonts w:hint="cs"/>
          <w:rtl/>
        </w:rPr>
        <w:t xml:space="preserve"> </w:t>
      </w:r>
      <w:r>
        <w:rPr>
          <w:rFonts w:hint="cs"/>
          <w:rtl/>
        </w:rPr>
        <w:t xml:space="preserve">היה מובן לצדדים כי </w:t>
      </w:r>
      <w:r w:rsidRPr="00CB1486">
        <w:rPr>
          <w:rStyle w:val="emailstyle17"/>
          <w:rFonts w:ascii="Times New Roman" w:hAnsi="Times New Roman" w:cs="David" w:hint="cs"/>
          <w:color w:val="auto"/>
          <w:rtl/>
        </w:rPr>
        <w:t>התובע לא ויתר על זכו</w:t>
      </w:r>
      <w:r>
        <w:rPr>
          <w:rStyle w:val="emailstyle17"/>
          <w:rFonts w:ascii="Times New Roman" w:hAnsi="Times New Roman" w:cs="David" w:hint="cs"/>
          <w:color w:val="auto"/>
          <w:rtl/>
        </w:rPr>
        <w:t>יו</w:t>
      </w:r>
      <w:r w:rsidRPr="00CB1486">
        <w:rPr>
          <w:rStyle w:val="emailstyle17"/>
          <w:rFonts w:ascii="Times New Roman" w:hAnsi="Times New Roman" w:cs="David" w:hint="cs"/>
          <w:color w:val="auto"/>
          <w:rtl/>
        </w:rPr>
        <w:t>ת אחר</w:t>
      </w:r>
      <w:r>
        <w:rPr>
          <w:rStyle w:val="emailstyle17"/>
          <w:rFonts w:ascii="Times New Roman" w:hAnsi="Times New Roman" w:cs="David" w:hint="cs"/>
          <w:color w:val="auto"/>
          <w:rtl/>
        </w:rPr>
        <w:t>ו</w:t>
      </w:r>
      <w:r w:rsidRPr="00CB1486">
        <w:rPr>
          <w:rStyle w:val="emailstyle17"/>
          <w:rFonts w:ascii="Times New Roman" w:hAnsi="Times New Roman" w:cs="David" w:hint="cs"/>
          <w:color w:val="auto"/>
          <w:rtl/>
        </w:rPr>
        <w:t xml:space="preserve">ת </w:t>
      </w:r>
      <w:r>
        <w:rPr>
          <w:rStyle w:val="emailstyle17"/>
          <w:rFonts w:ascii="Times New Roman" w:hAnsi="Times New Roman" w:cs="David" w:hint="cs"/>
          <w:color w:val="auto"/>
          <w:rtl/>
        </w:rPr>
        <w:t xml:space="preserve">המגיעות ושיגיעו לעובדי המדינה. </w:t>
      </w:r>
    </w:p>
    <w:p w14:paraId="12CD1622" w14:textId="77777777" w:rsidR="00497575" w:rsidRDefault="00C043D5" w:rsidP="00CB1486">
      <w:pPr>
        <w:pStyle w:val="11"/>
        <w:tabs>
          <w:tab w:val="left" w:pos="1088"/>
        </w:tabs>
        <w:spacing w:before="0" w:after="240" w:line="360" w:lineRule="auto"/>
        <w:ind w:left="1088" w:firstLine="0"/>
        <w:rPr>
          <w:rStyle w:val="emailstyle17"/>
          <w:rFonts w:ascii="Times New Roman" w:hAnsi="Times New Roman" w:cs="David"/>
          <w:color w:val="auto"/>
          <w:rtl/>
        </w:rPr>
      </w:pPr>
      <w:r>
        <w:rPr>
          <w:rStyle w:val="emailstyle17"/>
          <w:rFonts w:ascii="Times New Roman" w:hAnsi="Times New Roman" w:cs="David" w:hint="cs"/>
          <w:color w:val="auto"/>
          <w:rtl/>
        </w:rPr>
        <w:t>ראו</w:t>
      </w:r>
      <w:r w:rsidRPr="00CB1486">
        <w:rPr>
          <w:rStyle w:val="emailstyle17"/>
          <w:rFonts w:ascii="Times New Roman" w:hAnsi="Times New Roman" w:cs="David" w:hint="cs"/>
          <w:color w:val="auto"/>
          <w:rtl/>
        </w:rPr>
        <w:t xml:space="preserve"> סעיף 12(ה) </w:t>
      </w:r>
      <w:r>
        <w:rPr>
          <w:rStyle w:val="emailstyle17"/>
          <w:rFonts w:ascii="Times New Roman" w:hAnsi="Times New Roman" w:cs="David" w:hint="cs"/>
          <w:color w:val="auto"/>
          <w:rtl/>
        </w:rPr>
        <w:t xml:space="preserve">להסכם </w:t>
      </w:r>
      <w:r w:rsidRPr="00CB1486">
        <w:rPr>
          <w:rStyle w:val="emailstyle17"/>
          <w:rFonts w:ascii="Times New Roman" w:hAnsi="Times New Roman" w:cs="David" w:hint="cs"/>
          <w:color w:val="auto"/>
          <w:rtl/>
        </w:rPr>
        <w:t>המציין במפורש "</w:t>
      </w:r>
      <w:r w:rsidRPr="00CB1486">
        <w:rPr>
          <w:rStyle w:val="emailstyle17"/>
          <w:rFonts w:ascii="Times New Roman" w:hAnsi="Times New Roman" w:cs="David" w:hint="cs"/>
          <w:i/>
          <w:iCs/>
          <w:color w:val="auto"/>
          <w:rtl/>
        </w:rPr>
        <w:t>למען הסר ספק</w:t>
      </w:r>
      <w:r w:rsidRPr="00CB1486">
        <w:rPr>
          <w:rStyle w:val="emailstyle17"/>
          <w:rFonts w:ascii="Times New Roman" w:hAnsi="Times New Roman" w:cs="David" w:hint="cs"/>
          <w:color w:val="auto"/>
          <w:rtl/>
        </w:rPr>
        <w:t xml:space="preserve">", כי </w:t>
      </w:r>
      <w:r w:rsidRPr="00497575">
        <w:rPr>
          <w:rStyle w:val="emailstyle17"/>
          <w:rFonts w:ascii="Times New Roman" w:hAnsi="Times New Roman" w:cs="David" w:hint="cs"/>
          <w:b/>
          <w:bCs/>
          <w:color w:val="auto"/>
          <w:rtl/>
        </w:rPr>
        <w:t>על אף שחוק הגימלאות לא חל (סעיף 11 בחוזה) התובע יהיה זכאי ל"</w:t>
      </w:r>
      <w:r w:rsidRPr="00497575">
        <w:rPr>
          <w:rStyle w:val="emailstyle17"/>
          <w:rFonts w:ascii="Times New Roman" w:hAnsi="Times New Roman" w:cs="David" w:hint="cs"/>
          <w:b/>
          <w:bCs/>
          <w:i/>
          <w:iCs/>
          <w:color w:val="auto"/>
          <w:rtl/>
        </w:rPr>
        <w:t>כל הזכויות על פי חוק הגימלאות</w:t>
      </w:r>
      <w:r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w:t>
      </w:r>
      <w:r w:rsidRPr="00CB1486">
        <w:rPr>
          <w:rStyle w:val="emailstyle17"/>
          <w:rFonts w:ascii="Times New Roman" w:hAnsi="Times New Roman" w:cs="David" w:hint="cs"/>
          <w:color w:val="auto"/>
          <w:rtl/>
        </w:rPr>
        <w:t xml:space="preserve"> </w:t>
      </w:r>
    </w:p>
    <w:p w14:paraId="60D6C268" w14:textId="77777777" w:rsidR="00C043D5" w:rsidRPr="00CB1486" w:rsidRDefault="00C043D5" w:rsidP="00CB1486">
      <w:pPr>
        <w:pStyle w:val="11"/>
        <w:tabs>
          <w:tab w:val="left" w:pos="1088"/>
        </w:tabs>
        <w:spacing w:before="0" w:after="240" w:line="360" w:lineRule="auto"/>
        <w:ind w:left="1088" w:firstLine="0"/>
        <w:rPr>
          <w:rStyle w:val="emailstyle17"/>
          <w:rFonts w:ascii="Times New Roman" w:hAnsi="Times New Roman" w:cs="David"/>
          <w:color w:val="auto"/>
        </w:rPr>
      </w:pPr>
      <w:r w:rsidRPr="00CB1486">
        <w:rPr>
          <w:rStyle w:val="emailstyle17"/>
          <w:rFonts w:ascii="Times New Roman" w:hAnsi="Times New Roman" w:cs="David" w:hint="cs"/>
          <w:color w:val="auto"/>
          <w:rtl/>
        </w:rPr>
        <w:t>ו</w:t>
      </w:r>
      <w:r>
        <w:rPr>
          <w:rStyle w:val="emailstyle17"/>
          <w:rFonts w:ascii="Times New Roman" w:hAnsi="Times New Roman" w:cs="David" w:hint="cs"/>
          <w:color w:val="auto"/>
          <w:rtl/>
        </w:rPr>
        <w:t xml:space="preserve">כן ראו </w:t>
      </w:r>
      <w:r w:rsidRPr="00CB1486">
        <w:rPr>
          <w:rStyle w:val="emailstyle17"/>
          <w:rFonts w:ascii="Times New Roman" w:hAnsi="Times New Roman" w:cs="David" w:hint="cs"/>
          <w:color w:val="auto"/>
          <w:rtl/>
        </w:rPr>
        <w:t xml:space="preserve">סעיף 17 לחוזה </w:t>
      </w:r>
      <w:r w:rsidRPr="00497575">
        <w:rPr>
          <w:rStyle w:val="emailstyle17"/>
          <w:rFonts w:ascii="Times New Roman" w:hAnsi="Times New Roman" w:cs="David" w:hint="cs"/>
          <w:b/>
          <w:bCs/>
          <w:color w:val="auto"/>
          <w:rtl/>
        </w:rPr>
        <w:t>המבטיח שכל שינוי לטובת העובדים בעתיד, יחול גם על התובע</w:t>
      </w:r>
      <w:r w:rsidRPr="00CB1486">
        <w:rPr>
          <w:rStyle w:val="emailstyle17"/>
          <w:rFonts w:ascii="Times New Roman" w:hAnsi="Times New Roman" w:cs="David" w:hint="cs"/>
          <w:color w:val="auto"/>
          <w:rtl/>
        </w:rPr>
        <w:t>.</w:t>
      </w:r>
    </w:p>
    <w:p w14:paraId="29ED087E" w14:textId="77777777" w:rsidR="00CC7ABF" w:rsidRPr="00D74F54" w:rsidRDefault="00CC7ABF" w:rsidP="00D74F54">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726756">
        <w:rPr>
          <w:rStyle w:val="emailstyle17"/>
          <w:rFonts w:ascii="Times New Roman" w:hAnsi="Times New Roman" w:cs="David" w:hint="cs"/>
          <w:color w:val="auto"/>
          <w:u w:val="single"/>
          <w:rtl/>
        </w:rPr>
        <w:t>סעיף 4.א. לחוזה</w:t>
      </w:r>
      <w:r w:rsidRPr="009A1EF5">
        <w:rPr>
          <w:rStyle w:val="emailstyle17"/>
          <w:rFonts w:ascii="Times New Roman" w:hAnsi="Times New Roman" w:cs="David" w:hint="cs"/>
          <w:color w:val="auto"/>
          <w:rtl/>
        </w:rPr>
        <w:t xml:space="preserve"> - תוקפו של החוזה הוא לארבע שנים "</w:t>
      </w:r>
      <w:r w:rsidRPr="00262792">
        <w:rPr>
          <w:rStyle w:val="emailstyle17"/>
          <w:rFonts w:ascii="Times New Roman" w:hAnsi="Times New Roman" w:cs="David" w:hint="cs"/>
          <w:b/>
          <w:bCs/>
          <w:i/>
          <w:iCs/>
          <w:color w:val="auto"/>
          <w:u w:val="single"/>
          <w:rtl/>
        </w:rPr>
        <w:t>ויוארך מאליו</w:t>
      </w:r>
      <w:r w:rsidRPr="00D74F54">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D74F54">
        <w:rPr>
          <w:rStyle w:val="emailstyle17"/>
          <w:rFonts w:ascii="Times New Roman" w:hAnsi="Times New Roman" w:cs="David" w:hint="cs"/>
          <w:color w:val="auto"/>
          <w:rtl/>
        </w:rPr>
        <w:t>"</w:t>
      </w:r>
      <w:r w:rsidR="00C043D5">
        <w:rPr>
          <w:rStyle w:val="emailstyle17"/>
          <w:rFonts w:ascii="Times New Roman" w:hAnsi="Times New Roman" w:cs="David" w:hint="cs"/>
          <w:color w:val="auto"/>
          <w:rtl/>
        </w:rPr>
        <w:t xml:space="preserve"> (</w:t>
      </w:r>
      <w:r w:rsidR="00C043D5" w:rsidRPr="00CB1486">
        <w:rPr>
          <w:rStyle w:val="emailstyle17"/>
          <w:rFonts w:ascii="Times New Roman" w:hAnsi="Times New Roman" w:cs="David" w:hint="cs"/>
          <w:i/>
          <w:iCs/>
          <w:color w:val="auto"/>
          <w:rtl/>
        </w:rPr>
        <w:t xml:space="preserve">ההדגשה אינה במקור </w:t>
      </w:r>
      <w:r w:rsidR="00C043D5" w:rsidRPr="00CB1486">
        <w:rPr>
          <w:rStyle w:val="emailstyle17"/>
          <w:rFonts w:ascii="Times New Roman" w:hAnsi="Times New Roman" w:cs="David"/>
          <w:i/>
          <w:iCs/>
          <w:color w:val="auto"/>
          <w:rtl/>
        </w:rPr>
        <w:t>–</w:t>
      </w:r>
      <w:r w:rsidR="00C043D5" w:rsidRPr="00CB1486">
        <w:rPr>
          <w:rStyle w:val="emailstyle17"/>
          <w:rFonts w:ascii="Times New Roman" w:hAnsi="Times New Roman" w:cs="David" w:hint="cs"/>
          <w:i/>
          <w:iCs/>
          <w:color w:val="auto"/>
          <w:rtl/>
        </w:rPr>
        <w:t xml:space="preserve"> הח"מ</w:t>
      </w:r>
      <w:r w:rsidR="00C043D5">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056B9528" w14:textId="77777777" w:rsidR="007E4529" w:rsidRPr="00EB06C7" w:rsidRDefault="00CC7ABF" w:rsidP="00D92583">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 xml:space="preserve">ודוק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w:t>
      </w:r>
      <w:r w:rsidR="00D92583" w:rsidRPr="00726756">
        <w:rPr>
          <w:rStyle w:val="emailstyle17"/>
          <w:rFonts w:ascii="Times New Roman" w:hAnsi="Times New Roman" w:cs="David" w:hint="cs"/>
          <w:color w:val="auto"/>
          <w:rtl/>
        </w:rPr>
        <w:t xml:space="preserve">אם </w:t>
      </w:r>
      <w:r w:rsidR="00D92583" w:rsidRPr="009A1EF5">
        <w:rPr>
          <w:rStyle w:val="emailstyle17"/>
          <w:rFonts w:ascii="Times New Roman" w:hAnsi="Times New Roman" w:cs="David" w:hint="cs"/>
          <w:color w:val="auto"/>
          <w:rtl/>
        </w:rPr>
        <w:t>ה</w:t>
      </w:r>
      <w:r w:rsidR="00D92583" w:rsidRPr="00D74F54">
        <w:rPr>
          <w:rStyle w:val="emailstyle17"/>
          <w:rFonts w:ascii="Times New Roman" w:hAnsi="Times New Roman" w:cs="David" w:hint="cs"/>
          <w:color w:val="auto"/>
          <w:rtl/>
        </w:rPr>
        <w:t xml:space="preserve">מדינה או התובע </w:t>
      </w:r>
      <w:r w:rsidR="00D92583">
        <w:rPr>
          <w:rStyle w:val="emailstyle17"/>
          <w:rFonts w:ascii="Times New Roman" w:hAnsi="Times New Roman" w:cs="David" w:hint="cs"/>
          <w:color w:val="auto"/>
          <w:rtl/>
        </w:rPr>
        <w:t xml:space="preserve">לא </w:t>
      </w:r>
      <w:r w:rsidR="00D92583" w:rsidRPr="00D74F54">
        <w:rPr>
          <w:rStyle w:val="emailstyle17"/>
          <w:rFonts w:ascii="Times New Roman" w:hAnsi="Times New Roman" w:cs="David" w:hint="cs"/>
          <w:color w:val="auto"/>
          <w:rtl/>
        </w:rPr>
        <w:t>הודיעו לפחות שלושה חודשים לפני תום תקופת ההתקשרות על אי רצונם בהארכת החוזה</w:t>
      </w:r>
      <w:r w:rsidR="00D92583">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החוזה </w:t>
      </w:r>
      <w:r w:rsidRPr="00262792">
        <w:rPr>
          <w:rStyle w:val="emailstyle17"/>
          <w:rFonts w:ascii="Times New Roman" w:hAnsi="Times New Roman" w:cs="David" w:hint="cs"/>
          <w:b/>
          <w:bCs/>
          <w:color w:val="auto"/>
          <w:u w:val="single"/>
          <w:rtl/>
        </w:rPr>
        <w:t>מתחדש מאליו</w:t>
      </w:r>
      <w:r w:rsidRPr="00D51CEB">
        <w:rPr>
          <w:rStyle w:val="emailstyle17"/>
          <w:rFonts w:ascii="Times New Roman" w:hAnsi="Times New Roman" w:cs="David" w:hint="cs"/>
          <w:color w:val="auto"/>
          <w:rtl/>
        </w:rPr>
        <w:t xml:space="preserve">, </w:t>
      </w:r>
      <w:r w:rsidRPr="00262792">
        <w:rPr>
          <w:rStyle w:val="emailstyle17"/>
          <w:rFonts w:ascii="Times New Roman" w:hAnsi="Times New Roman" w:cs="David" w:hint="cs"/>
          <w:b/>
          <w:bCs/>
          <w:color w:val="auto"/>
          <w:rtl/>
        </w:rPr>
        <w:t>ללא צורך בהודעה מוקדמת</w:t>
      </w:r>
      <w:r w:rsidR="007E4529" w:rsidRPr="00262792">
        <w:rPr>
          <w:rStyle w:val="emailstyle17"/>
          <w:rFonts w:ascii="Times New Roman" w:hAnsi="Times New Roman" w:cs="David" w:hint="cs"/>
          <w:b/>
          <w:bCs/>
          <w:color w:val="auto"/>
          <w:rtl/>
        </w:rPr>
        <w:t xml:space="preserve"> או חתימה על מסמך הארכה כלשהו</w:t>
      </w:r>
      <w:r w:rsidR="008D5FDB">
        <w:rPr>
          <w:rStyle w:val="emailstyle17"/>
          <w:rFonts w:ascii="Times New Roman" w:hAnsi="Times New Roman" w:cs="David" w:hint="cs"/>
          <w:color w:val="auto"/>
          <w:rtl/>
        </w:rPr>
        <w:t>.</w:t>
      </w:r>
    </w:p>
    <w:p w14:paraId="0B45C8AC" w14:textId="77777777" w:rsidR="005A44F1" w:rsidRDefault="00CC7ABF" w:rsidP="000451CA">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EB06C7">
        <w:rPr>
          <w:rStyle w:val="emailstyle17"/>
          <w:rFonts w:ascii="Times New Roman" w:hAnsi="Times New Roman" w:cs="David" w:hint="cs"/>
          <w:color w:val="auto"/>
          <w:u w:val="single"/>
          <w:rtl/>
        </w:rPr>
        <w:t xml:space="preserve">סעיף </w:t>
      </w:r>
      <w:r w:rsidR="005A44F1" w:rsidRPr="00EB06C7">
        <w:rPr>
          <w:rStyle w:val="emailstyle17"/>
          <w:rFonts w:ascii="Times New Roman" w:hAnsi="Times New Roman" w:cs="David" w:hint="cs"/>
          <w:color w:val="auto"/>
          <w:u w:val="single"/>
          <w:rtl/>
        </w:rPr>
        <w:t>4.ב. לחוז</w:t>
      </w:r>
      <w:r w:rsidR="005A44F1" w:rsidRPr="00726756">
        <w:rPr>
          <w:rStyle w:val="emailstyle17"/>
          <w:rFonts w:ascii="Times New Roman" w:hAnsi="Times New Roman" w:cs="David" w:hint="cs"/>
          <w:color w:val="auto"/>
          <w:u w:val="single"/>
          <w:rtl/>
        </w:rPr>
        <w:t>ה</w:t>
      </w:r>
      <w:r w:rsidR="005A44F1" w:rsidRPr="00726756">
        <w:rPr>
          <w:rStyle w:val="emailstyle17"/>
          <w:rFonts w:ascii="Times New Roman" w:hAnsi="Times New Roman" w:cs="David" w:hint="cs"/>
          <w:color w:val="auto"/>
          <w:rtl/>
        </w:rPr>
        <w:t xml:space="preserve"> </w:t>
      </w:r>
      <w:r w:rsidR="005A44F1" w:rsidRPr="009A1EF5">
        <w:rPr>
          <w:rStyle w:val="emailstyle17"/>
          <w:rFonts w:ascii="Times New Roman" w:hAnsi="Times New Roman" w:cs="David"/>
          <w:color w:val="auto"/>
          <w:rtl/>
        </w:rPr>
        <w:t>–</w:t>
      </w:r>
      <w:r w:rsidR="005A44F1" w:rsidRPr="00D74F54">
        <w:rPr>
          <w:rStyle w:val="emailstyle17"/>
          <w:rFonts w:ascii="Times New Roman" w:hAnsi="Times New Roman" w:cs="David" w:hint="cs"/>
          <w:color w:val="auto"/>
          <w:rtl/>
        </w:rPr>
        <w:t xml:space="preserve"> הפסקת העסקתו של העובד במהלך התקופה תהיה "</w:t>
      </w:r>
      <w:r w:rsidR="005A44F1" w:rsidRPr="00D74F54">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005A44F1" w:rsidRPr="00D74F54">
        <w:rPr>
          <w:rStyle w:val="emailstyle17"/>
          <w:rFonts w:ascii="Times New Roman" w:hAnsi="Times New Roman" w:cs="David"/>
          <w:b/>
          <w:bCs/>
          <w:i/>
          <w:iCs/>
          <w:color w:val="auto"/>
          <w:rtl/>
        </w:rPr>
        <w:t>–</w:t>
      </w:r>
      <w:r w:rsidR="005A44F1" w:rsidRPr="00D74F54">
        <w:rPr>
          <w:rStyle w:val="emailstyle17"/>
          <w:rFonts w:ascii="Times New Roman" w:hAnsi="Times New Roman" w:cs="David" w:hint="cs"/>
          <w:b/>
          <w:bCs/>
          <w:i/>
          <w:iCs/>
          <w:color w:val="auto"/>
          <w:rtl/>
        </w:rPr>
        <w:t xml:space="preserve"> לרבות אי חידוש החוזה בתום תוקפו</w:t>
      </w:r>
      <w:r w:rsidR="001313BE">
        <w:rPr>
          <w:rStyle w:val="emailstyle17"/>
          <w:rFonts w:ascii="Times New Roman" w:hAnsi="Times New Roman" w:cs="David" w:hint="cs"/>
          <w:b/>
          <w:bCs/>
          <w:i/>
          <w:iCs/>
          <w:color w:val="auto"/>
          <w:rtl/>
        </w:rPr>
        <w:t>"</w:t>
      </w:r>
      <w:r w:rsidR="005A44F1" w:rsidRPr="00D74F54">
        <w:rPr>
          <w:rStyle w:val="emailstyle17"/>
          <w:rFonts w:ascii="Times New Roman" w:hAnsi="Times New Roman" w:cs="David" w:hint="cs"/>
          <w:color w:val="auto"/>
          <w:rtl/>
        </w:rPr>
        <w:t>.</w:t>
      </w:r>
    </w:p>
    <w:p w14:paraId="0F301740" w14:textId="54D9CD33" w:rsidR="009762BB" w:rsidRPr="00D74F54" w:rsidRDefault="00D51CEB" w:rsidP="009C3D22">
      <w:pPr>
        <w:pStyle w:val="11"/>
        <w:tabs>
          <w:tab w:val="left" w:pos="1088"/>
        </w:tabs>
        <w:spacing w:before="0" w:after="240" w:line="360" w:lineRule="auto"/>
        <w:ind w:left="1088" w:firstLine="0"/>
        <w:rPr>
          <w:rStyle w:val="emailstyle17"/>
          <w:rFonts w:ascii="Times New Roman" w:hAnsi="Times New Roman" w:cs="David"/>
          <w:color w:val="auto"/>
        </w:rPr>
      </w:pPr>
      <w:r w:rsidRPr="00EB06C7">
        <w:rPr>
          <w:rStyle w:val="emailstyle17"/>
          <w:rFonts w:ascii="Times New Roman" w:hAnsi="Times New Roman" w:cs="David" w:hint="cs"/>
          <w:color w:val="auto"/>
          <w:rtl/>
        </w:rPr>
        <w:t xml:space="preserve">ייאמר כבר עתה כי </w:t>
      </w:r>
      <w:r w:rsidR="00A92B70" w:rsidRPr="00CB1486">
        <w:rPr>
          <w:rStyle w:val="emailstyle17"/>
          <w:rFonts w:ascii="Times New Roman" w:hAnsi="Times New Roman" w:cs="David" w:hint="cs"/>
          <w:b/>
          <w:bCs/>
          <w:color w:val="auto"/>
          <w:rtl/>
        </w:rPr>
        <w:t>אין</w:t>
      </w:r>
      <w:r w:rsidR="005A44F1" w:rsidRPr="00CB1486">
        <w:rPr>
          <w:rStyle w:val="emailstyle17"/>
          <w:rFonts w:ascii="Times New Roman" w:hAnsi="Times New Roman" w:cs="David" w:hint="cs"/>
          <w:b/>
          <w:bCs/>
          <w:color w:val="auto"/>
          <w:rtl/>
        </w:rPr>
        <w:t xml:space="preserve"> חולק </w:t>
      </w:r>
      <w:r w:rsidR="006203EC" w:rsidRPr="00CB1486">
        <w:rPr>
          <w:rStyle w:val="emailstyle17"/>
          <w:rFonts w:ascii="Times New Roman" w:hAnsi="Times New Roman" w:cs="David" w:hint="cs"/>
          <w:b/>
          <w:bCs/>
          <w:color w:val="auto"/>
          <w:rtl/>
        </w:rPr>
        <w:t xml:space="preserve">על כך </w:t>
      </w:r>
      <w:r w:rsidR="00F47E91" w:rsidRPr="00CB1486">
        <w:rPr>
          <w:rStyle w:val="emailstyle17"/>
          <w:rFonts w:ascii="Times New Roman" w:hAnsi="Times New Roman" w:cs="David" w:hint="cs"/>
          <w:b/>
          <w:bCs/>
          <w:color w:val="auto"/>
          <w:rtl/>
        </w:rPr>
        <w:t xml:space="preserve">שעבודתו של התובע הופסקה </w:t>
      </w:r>
      <w:ins w:id="185" w:author="Shimon" w:date="2019-07-11T11:49:00Z">
        <w:r w:rsidR="00834531">
          <w:rPr>
            <w:rStyle w:val="emailstyle17"/>
            <w:rFonts w:ascii="Times New Roman" w:hAnsi="Times New Roman" w:cs="David" w:hint="cs"/>
            <w:b/>
            <w:bCs/>
            <w:color w:val="auto"/>
            <w:rtl/>
          </w:rPr>
          <w:t xml:space="preserve">ביום 5.8.12 </w:t>
        </w:r>
      </w:ins>
      <w:r w:rsidR="00F47E91" w:rsidRPr="00CB1486">
        <w:rPr>
          <w:rStyle w:val="emailstyle17"/>
          <w:rFonts w:ascii="Times New Roman" w:hAnsi="Times New Roman" w:cs="David" w:hint="cs"/>
          <w:b/>
          <w:bCs/>
          <w:color w:val="auto"/>
          <w:rtl/>
        </w:rPr>
        <w:t xml:space="preserve">מבלי </w:t>
      </w:r>
      <w:r w:rsidRPr="00CB1486">
        <w:rPr>
          <w:rStyle w:val="emailstyle17"/>
          <w:rFonts w:ascii="Times New Roman" w:hAnsi="Times New Roman" w:cs="David" w:hint="cs"/>
          <w:b/>
          <w:bCs/>
          <w:color w:val="auto"/>
          <w:rtl/>
        </w:rPr>
        <w:t>שהוראות אלה</w:t>
      </w:r>
      <w:r w:rsidR="00A92B70" w:rsidRPr="00CB1486">
        <w:rPr>
          <w:rStyle w:val="emailstyle17"/>
          <w:rFonts w:ascii="Times New Roman" w:hAnsi="Times New Roman" w:cs="David" w:hint="cs"/>
          <w:b/>
          <w:bCs/>
          <w:color w:val="auto"/>
          <w:rtl/>
        </w:rPr>
        <w:t>, המפרטות את ההליך הנדרש להפסקת עבודה,</w:t>
      </w:r>
      <w:r w:rsidRPr="00CB1486">
        <w:rPr>
          <w:rStyle w:val="emailstyle17"/>
          <w:rFonts w:ascii="Times New Roman" w:hAnsi="Times New Roman" w:cs="David" w:hint="cs"/>
          <w:b/>
          <w:bCs/>
          <w:color w:val="auto"/>
          <w:rtl/>
        </w:rPr>
        <w:t xml:space="preserve"> </w:t>
      </w:r>
      <w:r w:rsidR="005A44F1" w:rsidRPr="00CB1486">
        <w:rPr>
          <w:rStyle w:val="emailstyle17"/>
          <w:rFonts w:ascii="Times New Roman" w:hAnsi="Times New Roman" w:cs="David" w:hint="cs"/>
          <w:b/>
          <w:bCs/>
          <w:color w:val="auto"/>
          <w:rtl/>
        </w:rPr>
        <w:t>בוצע</w:t>
      </w:r>
      <w:r w:rsidRPr="00CB1486">
        <w:rPr>
          <w:rStyle w:val="emailstyle17"/>
          <w:rFonts w:ascii="Times New Roman" w:hAnsi="Times New Roman" w:cs="David" w:hint="cs"/>
          <w:b/>
          <w:bCs/>
          <w:color w:val="auto"/>
          <w:rtl/>
        </w:rPr>
        <w:t>ו</w:t>
      </w:r>
      <w:r w:rsidR="005A44F1" w:rsidRPr="00CB1486">
        <w:rPr>
          <w:rStyle w:val="emailstyle17"/>
          <w:rFonts w:ascii="Times New Roman" w:hAnsi="Times New Roman" w:cs="David" w:hint="cs"/>
          <w:b/>
          <w:bCs/>
          <w:color w:val="auto"/>
          <w:rtl/>
        </w:rPr>
        <w:t xml:space="preserve"> כנדרש</w:t>
      </w:r>
      <w:r w:rsidR="00F47E91">
        <w:rPr>
          <w:rStyle w:val="emailstyle17"/>
          <w:rFonts w:ascii="Times New Roman" w:hAnsi="Times New Roman" w:cs="David" w:hint="cs"/>
          <w:color w:val="auto"/>
          <w:rtl/>
        </w:rPr>
        <w:t xml:space="preserve">. </w:t>
      </w:r>
      <w:r w:rsidR="00F47E91" w:rsidRPr="00726756">
        <w:rPr>
          <w:rStyle w:val="emailstyle17"/>
          <w:rFonts w:ascii="Times New Roman" w:hAnsi="Times New Roman" w:cs="David" w:hint="cs"/>
          <w:color w:val="auto"/>
          <w:rtl/>
        </w:rPr>
        <w:t xml:space="preserve">למיטב ידיעתו של התובע </w:t>
      </w:r>
      <w:r w:rsidR="006F4E5C">
        <w:rPr>
          <w:rStyle w:val="emailstyle17"/>
          <w:rFonts w:ascii="Times New Roman" w:hAnsi="Times New Roman" w:cs="David" w:hint="cs"/>
          <w:color w:val="auto"/>
          <w:rtl/>
        </w:rPr>
        <w:t xml:space="preserve">לא היתה פנייה </w:t>
      </w:r>
      <w:r w:rsidR="00497575">
        <w:rPr>
          <w:rStyle w:val="emailstyle17"/>
          <w:rFonts w:ascii="Times New Roman" w:hAnsi="Times New Roman" w:cs="David" w:hint="cs"/>
          <w:color w:val="auto"/>
          <w:rtl/>
        </w:rPr>
        <w:t xml:space="preserve">(מנומקת או בכלל) </w:t>
      </w:r>
      <w:r w:rsidR="006F4E5C">
        <w:rPr>
          <w:rStyle w:val="emailstyle17"/>
          <w:rFonts w:ascii="Times New Roman" w:hAnsi="Times New Roman" w:cs="David" w:hint="cs"/>
          <w:color w:val="auto"/>
          <w:rtl/>
        </w:rPr>
        <w:t xml:space="preserve">של מנכ"ל המשרד לנציב השירות, </w:t>
      </w:r>
      <w:r w:rsidR="00F47E91" w:rsidRPr="009A1EF5">
        <w:rPr>
          <w:rStyle w:val="emailstyle17"/>
          <w:rFonts w:ascii="Times New Roman" w:hAnsi="Times New Roman" w:cs="David" w:hint="cs"/>
          <w:color w:val="auto"/>
          <w:rtl/>
        </w:rPr>
        <w:t>לא ניתנה החלטה של וועדת השירות</w:t>
      </w:r>
      <w:r w:rsidR="005F6500" w:rsidRPr="00726756">
        <w:rPr>
          <w:rStyle w:val="emailstyle17"/>
          <w:rFonts w:ascii="Times New Roman" w:hAnsi="Times New Roman" w:cs="David" w:hint="cs"/>
          <w:color w:val="auto"/>
          <w:rtl/>
        </w:rPr>
        <w:t>, ו</w:t>
      </w:r>
      <w:r w:rsidR="00F47E91">
        <w:rPr>
          <w:rStyle w:val="emailstyle17"/>
          <w:rFonts w:ascii="Times New Roman" w:hAnsi="Times New Roman" w:cs="David" w:hint="cs"/>
          <w:color w:val="auto"/>
          <w:rtl/>
        </w:rPr>
        <w:t xml:space="preserve">בכל מקרה </w:t>
      </w:r>
      <w:del w:id="186" w:author="Shimon" w:date="2019-07-16T12:57:00Z">
        <w:r w:rsidR="005F6500" w:rsidRPr="00D74F54" w:rsidDel="00E1080D">
          <w:rPr>
            <w:rStyle w:val="emailstyle17"/>
            <w:rFonts w:ascii="Times New Roman" w:hAnsi="Times New Roman" w:cs="David" w:hint="cs"/>
            <w:color w:val="auto"/>
            <w:rtl/>
          </w:rPr>
          <w:delText>ממילא</w:delText>
        </w:r>
      </w:del>
      <w:r w:rsidR="005F6500" w:rsidRPr="00D74F54">
        <w:rPr>
          <w:rStyle w:val="emailstyle17"/>
          <w:rFonts w:ascii="Times New Roman" w:hAnsi="Times New Roman" w:cs="David" w:hint="cs"/>
          <w:color w:val="auto"/>
          <w:rtl/>
        </w:rPr>
        <w:t xml:space="preserve"> התובע לא היה חלק </w:t>
      </w:r>
      <w:r w:rsidR="00D92583" w:rsidRPr="00D74F54">
        <w:rPr>
          <w:rStyle w:val="emailstyle17"/>
          <w:rFonts w:ascii="Times New Roman" w:hAnsi="Times New Roman" w:cs="David" w:hint="cs"/>
          <w:color w:val="auto"/>
          <w:rtl/>
        </w:rPr>
        <w:t>מ</w:t>
      </w:r>
      <w:r w:rsidR="00D92583">
        <w:rPr>
          <w:rStyle w:val="emailstyle17"/>
          <w:rFonts w:ascii="Times New Roman" w:hAnsi="Times New Roman" w:cs="David" w:hint="cs"/>
          <w:color w:val="auto"/>
          <w:rtl/>
        </w:rPr>
        <w:t>ה</w:t>
      </w:r>
      <w:r w:rsidR="00D92583" w:rsidRPr="00D74F54">
        <w:rPr>
          <w:rStyle w:val="emailstyle17"/>
          <w:rFonts w:ascii="Times New Roman" w:hAnsi="Times New Roman" w:cs="David" w:hint="cs"/>
          <w:color w:val="auto"/>
          <w:rtl/>
        </w:rPr>
        <w:t>הלי</w:t>
      </w:r>
      <w:r w:rsidR="00D92583">
        <w:rPr>
          <w:rStyle w:val="emailstyle17"/>
          <w:rFonts w:ascii="Times New Roman" w:hAnsi="Times New Roman" w:cs="David" w:hint="cs"/>
          <w:color w:val="auto"/>
          <w:rtl/>
        </w:rPr>
        <w:t>כים</w:t>
      </w:r>
      <w:r w:rsidR="00D92583" w:rsidRPr="00D74F54">
        <w:rPr>
          <w:rStyle w:val="emailstyle17"/>
          <w:rFonts w:ascii="Times New Roman" w:hAnsi="Times New Roman" w:cs="David" w:hint="cs"/>
          <w:color w:val="auto"/>
          <w:rtl/>
        </w:rPr>
        <w:t xml:space="preserve"> </w:t>
      </w:r>
      <w:r w:rsidR="00D92583">
        <w:rPr>
          <w:rStyle w:val="emailstyle17"/>
          <w:rFonts w:ascii="Times New Roman" w:hAnsi="Times New Roman" w:cs="David" w:hint="cs"/>
          <w:color w:val="auto"/>
          <w:rtl/>
        </w:rPr>
        <w:t>האמורים</w:t>
      </w:r>
      <w:ins w:id="187" w:author="Shimon" w:date="2019-07-16T12:57:00Z">
        <w:r w:rsidR="00E1080D">
          <w:rPr>
            <w:rStyle w:val="emailstyle17"/>
            <w:rFonts w:ascii="Times New Roman" w:hAnsi="Times New Roman" w:cs="David" w:hint="cs"/>
            <w:color w:val="auto"/>
            <w:rtl/>
          </w:rPr>
          <w:t xml:space="preserve"> ככל שהיו כאלה</w:t>
        </w:r>
      </w:ins>
      <w:r w:rsidR="005F6500" w:rsidRPr="00D74F54">
        <w:rPr>
          <w:rStyle w:val="emailstyle17"/>
          <w:rFonts w:ascii="Times New Roman" w:hAnsi="Times New Roman" w:cs="David" w:hint="cs"/>
          <w:color w:val="auto"/>
          <w:rtl/>
        </w:rPr>
        <w:t xml:space="preserve">, בניגוד מוחלט </w:t>
      </w:r>
      <w:r w:rsidR="006F4E5C">
        <w:rPr>
          <w:rStyle w:val="emailstyle17"/>
          <w:rFonts w:ascii="Times New Roman" w:hAnsi="Times New Roman" w:cs="David" w:hint="cs"/>
          <w:color w:val="auto"/>
          <w:rtl/>
        </w:rPr>
        <w:t>להוראות החוזה, ו</w:t>
      </w:r>
      <w:r w:rsidR="005F6500" w:rsidRPr="00D74F54">
        <w:rPr>
          <w:rStyle w:val="emailstyle17"/>
          <w:rFonts w:ascii="Times New Roman" w:hAnsi="Times New Roman" w:cs="David" w:hint="cs"/>
          <w:color w:val="auto"/>
          <w:rtl/>
        </w:rPr>
        <w:t>כללי הצדק הטבעי</w:t>
      </w:r>
      <w:r w:rsidR="005A44F1" w:rsidRPr="00D74F54">
        <w:rPr>
          <w:rStyle w:val="emailstyle17"/>
          <w:rFonts w:ascii="Times New Roman" w:hAnsi="Times New Roman" w:cs="David" w:hint="cs"/>
          <w:color w:val="auto"/>
          <w:rtl/>
        </w:rPr>
        <w:t>;</w:t>
      </w:r>
    </w:p>
    <w:p w14:paraId="42F89E88" w14:textId="77777777" w:rsidR="00EE3E86" w:rsidRPr="00D74F54" w:rsidRDefault="00952B82" w:rsidP="00F47E91">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D74F54">
        <w:rPr>
          <w:rStyle w:val="emailstyle17"/>
          <w:rFonts w:ascii="Times New Roman" w:hAnsi="Times New Roman" w:cs="David" w:hint="cs"/>
          <w:color w:val="auto"/>
          <w:u w:val="single"/>
          <w:rtl/>
        </w:rPr>
        <w:t>סעיף 11 לחוזה</w:t>
      </w:r>
      <w:r w:rsidRPr="00D74F54">
        <w:rPr>
          <w:rStyle w:val="emailstyle17"/>
          <w:rFonts w:ascii="Times New Roman" w:hAnsi="Times New Roman" w:cs="David" w:hint="cs"/>
          <w:color w:val="auto"/>
          <w:rtl/>
        </w:rPr>
        <w:t xml:space="preserve"> </w:t>
      </w:r>
      <w:r w:rsidRPr="00D74F54">
        <w:rPr>
          <w:rStyle w:val="emailstyle17"/>
          <w:rFonts w:ascii="Times New Roman" w:hAnsi="Times New Roman" w:cs="David"/>
          <w:color w:val="auto"/>
          <w:rtl/>
        </w:rPr>
        <w:t>–</w:t>
      </w:r>
      <w:r w:rsidR="00C043D5">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קובע כי </w:t>
      </w:r>
      <w:r w:rsidRPr="00D74F54">
        <w:rPr>
          <w:rStyle w:val="emailstyle17"/>
          <w:rFonts w:ascii="Times New Roman" w:hAnsi="Times New Roman" w:cs="David" w:hint="cs"/>
          <w:b/>
          <w:bCs/>
          <w:color w:val="auto"/>
          <w:rtl/>
        </w:rPr>
        <w:t xml:space="preserve">חוק שירות המדינה (גימלאות) [נוסח משולב], התש"ל </w:t>
      </w:r>
      <w:r w:rsidRPr="00D74F54">
        <w:rPr>
          <w:rStyle w:val="emailstyle17"/>
          <w:rFonts w:ascii="Times New Roman" w:hAnsi="Times New Roman" w:cs="David"/>
          <w:b/>
          <w:bCs/>
          <w:color w:val="auto"/>
          <w:rtl/>
        </w:rPr>
        <w:t>–</w:t>
      </w:r>
      <w:r w:rsidRPr="00D74F54">
        <w:rPr>
          <w:rStyle w:val="emailstyle17"/>
          <w:rFonts w:ascii="Times New Roman" w:hAnsi="Times New Roman" w:cs="David" w:hint="cs"/>
          <w:b/>
          <w:bCs/>
          <w:color w:val="auto"/>
          <w:rtl/>
        </w:rPr>
        <w:t xml:space="preserve"> 1970, לא יחול על העסקתו של התובע</w:t>
      </w:r>
      <w:r w:rsidR="00EE3E86" w:rsidRPr="00D74F54">
        <w:rPr>
          <w:rStyle w:val="emailstyle17"/>
          <w:rFonts w:ascii="Times New Roman" w:hAnsi="Times New Roman" w:cs="David" w:hint="cs"/>
          <w:color w:val="auto"/>
          <w:rtl/>
        </w:rPr>
        <w:t xml:space="preserve">. </w:t>
      </w:r>
    </w:p>
    <w:p w14:paraId="56E6AEA8" w14:textId="77777777" w:rsidR="00551AC9" w:rsidRDefault="00EE3E86" w:rsidP="009C3D22">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כידוע, סעיף 18 לחוק הגימלאות</w:t>
      </w:r>
      <w:r w:rsidR="00EB06C7">
        <w:rPr>
          <w:rStyle w:val="emailstyle17"/>
          <w:rFonts w:ascii="Times New Roman" w:hAnsi="Times New Roman" w:cs="David" w:hint="cs"/>
          <w:color w:val="auto"/>
          <w:rtl/>
        </w:rPr>
        <w:t xml:space="preserve"> הוא שקובע את חוב</w:t>
      </w:r>
      <w:r w:rsidR="00873207">
        <w:rPr>
          <w:rStyle w:val="emailstyle17"/>
          <w:rFonts w:ascii="Times New Roman" w:hAnsi="Times New Roman" w:cs="David" w:hint="cs"/>
          <w:color w:val="auto"/>
          <w:rtl/>
        </w:rPr>
        <w:t>ת</w:t>
      </w:r>
      <w:r w:rsidR="00EB06C7">
        <w:rPr>
          <w:rStyle w:val="emailstyle17"/>
          <w:rFonts w:ascii="Times New Roman" w:hAnsi="Times New Roman" w:cs="David" w:hint="cs"/>
          <w:color w:val="auto"/>
          <w:rtl/>
        </w:rPr>
        <w:t xml:space="preserve"> </w:t>
      </w:r>
      <w:r w:rsidR="00873207">
        <w:rPr>
          <w:rStyle w:val="emailstyle17"/>
          <w:rFonts w:ascii="Times New Roman" w:hAnsi="Times New Roman" w:cs="David" w:hint="cs"/>
          <w:color w:val="auto"/>
          <w:rtl/>
        </w:rPr>
        <w:t xml:space="preserve">נציב שרות המדינה </w:t>
      </w:r>
      <w:r w:rsidR="00EB06C7">
        <w:rPr>
          <w:rStyle w:val="emailstyle17"/>
          <w:rFonts w:ascii="Times New Roman" w:hAnsi="Times New Roman" w:cs="David" w:hint="cs"/>
          <w:color w:val="auto"/>
          <w:rtl/>
        </w:rPr>
        <w:t xml:space="preserve">להחליט על יציאת עובד מדינה לקיצבה אם הגיע לגיל פרישה, כמשמעו בחוק גיל פרישה, תשס"ד </w:t>
      </w:r>
      <w:r w:rsidR="00EB06C7">
        <w:rPr>
          <w:rStyle w:val="emailstyle17"/>
          <w:rFonts w:ascii="Times New Roman" w:hAnsi="Times New Roman" w:cs="David"/>
          <w:color w:val="auto"/>
          <w:rtl/>
        </w:rPr>
        <w:t>–</w:t>
      </w:r>
      <w:r w:rsidR="00EB06C7">
        <w:rPr>
          <w:rStyle w:val="emailstyle17"/>
          <w:rFonts w:ascii="Times New Roman" w:hAnsi="Times New Roman" w:cs="David" w:hint="cs"/>
          <w:color w:val="auto"/>
          <w:rtl/>
        </w:rPr>
        <w:t xml:space="preserve"> 2004</w:t>
      </w:r>
      <w:r w:rsidR="00C043D5">
        <w:rPr>
          <w:rStyle w:val="emailstyle17"/>
          <w:rFonts w:ascii="Times New Roman" w:hAnsi="Times New Roman" w:cs="David" w:hint="cs"/>
          <w:color w:val="auto"/>
          <w:rtl/>
        </w:rPr>
        <w:t>.</w:t>
      </w:r>
      <w:r w:rsidR="007A2F87">
        <w:rPr>
          <w:rStyle w:val="emailstyle17"/>
          <w:rFonts w:ascii="Times New Roman" w:hAnsi="Times New Roman" w:cs="David" w:hint="cs"/>
          <w:color w:val="auto"/>
          <w:rtl/>
        </w:rPr>
        <w:t xml:space="preserve"> </w:t>
      </w:r>
      <w:r w:rsidR="00551AC9" w:rsidRPr="00D74F54">
        <w:rPr>
          <w:rStyle w:val="emailstyle17"/>
          <w:rFonts w:ascii="Times New Roman" w:hAnsi="Times New Roman" w:cs="David" w:hint="cs"/>
          <w:b/>
          <w:bCs/>
          <w:color w:val="auto"/>
          <w:rtl/>
        </w:rPr>
        <w:t>משקבע</w:t>
      </w:r>
      <w:r w:rsidR="00C043D5">
        <w:rPr>
          <w:rStyle w:val="emailstyle17"/>
          <w:rFonts w:ascii="Times New Roman" w:hAnsi="Times New Roman" w:cs="David" w:hint="cs"/>
          <w:b/>
          <w:bCs/>
          <w:color w:val="auto"/>
          <w:rtl/>
        </w:rPr>
        <w:t xml:space="preserve">ה הנתבעת </w:t>
      </w:r>
      <w:r w:rsidR="00C043D5">
        <w:rPr>
          <w:rStyle w:val="emailstyle17"/>
          <w:rFonts w:ascii="Times New Roman" w:hAnsi="Times New Roman" w:cs="David"/>
          <w:b/>
          <w:bCs/>
          <w:color w:val="auto"/>
          <w:rtl/>
        </w:rPr>
        <w:t>–</w:t>
      </w:r>
      <w:r w:rsidR="00C043D5">
        <w:rPr>
          <w:rStyle w:val="emailstyle17"/>
          <w:rFonts w:ascii="Times New Roman" w:hAnsi="Times New Roman" w:cs="David" w:hint="cs"/>
          <w:b/>
          <w:bCs/>
          <w:color w:val="auto"/>
          <w:rtl/>
        </w:rPr>
        <w:t xml:space="preserve"> בחוזה אותו היא עצמה ערכה וניסחה -</w:t>
      </w:r>
      <w:r w:rsidR="00551AC9" w:rsidRPr="00D74F54">
        <w:rPr>
          <w:rStyle w:val="emailstyle17"/>
          <w:rFonts w:ascii="Times New Roman" w:hAnsi="Times New Roman" w:cs="David" w:hint="cs"/>
          <w:b/>
          <w:bCs/>
          <w:color w:val="auto"/>
          <w:rtl/>
        </w:rPr>
        <w:t xml:space="preserve"> כי חוק הגימלאות אינו חל על התובע, הרי שנשמטה החובה להוציאו לקיצבה בגיל הפרישה</w:t>
      </w:r>
      <w:r w:rsidR="00551AC9">
        <w:rPr>
          <w:rStyle w:val="emailstyle17"/>
          <w:rFonts w:ascii="Times New Roman" w:hAnsi="Times New Roman" w:cs="David" w:hint="cs"/>
          <w:color w:val="auto"/>
          <w:rtl/>
        </w:rPr>
        <w:t>.</w:t>
      </w:r>
      <w:r w:rsidR="00551AC9" w:rsidRPr="00551AC9">
        <w:rPr>
          <w:rStyle w:val="emailstyle17"/>
          <w:rFonts w:ascii="Times New Roman" w:hAnsi="Times New Roman" w:cs="David" w:hint="cs"/>
          <w:color w:val="auto"/>
          <w:rtl/>
        </w:rPr>
        <w:t xml:space="preserve"> </w:t>
      </w:r>
    </w:p>
    <w:p w14:paraId="6AC74868" w14:textId="22798FC3" w:rsidR="006F4E5C" w:rsidRDefault="00EB06C7" w:rsidP="009C3D22">
      <w:pPr>
        <w:pStyle w:val="11"/>
        <w:tabs>
          <w:tab w:val="left" w:pos="1088"/>
        </w:tabs>
        <w:spacing w:before="0" w:after="240" w:line="360" w:lineRule="auto"/>
        <w:ind w:left="1088"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בהקשר זה נזכיר כי חוק גיל פרישה </w:t>
      </w:r>
      <w:r w:rsidRPr="00262792">
        <w:rPr>
          <w:rStyle w:val="emailstyle17"/>
          <w:rFonts w:ascii="Times New Roman" w:hAnsi="Times New Roman" w:cs="David" w:hint="cs"/>
          <w:b/>
          <w:bCs/>
          <w:color w:val="auto"/>
          <w:u w:val="single"/>
          <w:rtl/>
        </w:rPr>
        <w:t>מאפשר</w:t>
      </w:r>
      <w:r>
        <w:rPr>
          <w:rStyle w:val="emailstyle17"/>
          <w:rFonts w:ascii="Times New Roman" w:hAnsi="Times New Roman" w:cs="David" w:hint="cs"/>
          <w:color w:val="auto"/>
          <w:rtl/>
        </w:rPr>
        <w:t xml:space="preserve"> </w:t>
      </w:r>
      <w:r w:rsidR="007A2F87">
        <w:rPr>
          <w:rStyle w:val="emailstyle17"/>
          <w:rFonts w:ascii="Times New Roman" w:hAnsi="Times New Roman" w:cs="David" w:hint="cs"/>
          <w:color w:val="auto"/>
          <w:rtl/>
        </w:rPr>
        <w:t>ה</w:t>
      </w:r>
      <w:r w:rsidR="00AF11A6">
        <w:rPr>
          <w:rStyle w:val="emailstyle17"/>
          <w:rFonts w:ascii="Times New Roman" w:hAnsi="Times New Roman" w:cs="David" w:hint="cs"/>
          <w:color w:val="auto"/>
          <w:rtl/>
        </w:rPr>
        <w:t>ו</w:t>
      </w:r>
      <w:r>
        <w:rPr>
          <w:rStyle w:val="emailstyle17"/>
          <w:rFonts w:ascii="Times New Roman" w:hAnsi="Times New Roman" w:cs="David" w:hint="cs"/>
          <w:color w:val="auto"/>
          <w:rtl/>
        </w:rPr>
        <w:t>צא</w:t>
      </w:r>
      <w:r w:rsidR="007A2F87">
        <w:rPr>
          <w:rStyle w:val="emailstyle17"/>
          <w:rFonts w:ascii="Times New Roman" w:hAnsi="Times New Roman" w:cs="David" w:hint="cs"/>
          <w:color w:val="auto"/>
          <w:rtl/>
        </w:rPr>
        <w:t>ת עובד</w:t>
      </w:r>
      <w:r>
        <w:rPr>
          <w:rStyle w:val="emailstyle17"/>
          <w:rFonts w:ascii="Times New Roman" w:hAnsi="Times New Roman" w:cs="David" w:hint="cs"/>
          <w:color w:val="auto"/>
          <w:rtl/>
        </w:rPr>
        <w:t xml:space="preserve"> לגימלאות בגיל פרישה, אך </w:t>
      </w:r>
      <w:r w:rsidRPr="00CB1486">
        <w:rPr>
          <w:rStyle w:val="emailstyle17"/>
          <w:rFonts w:ascii="Times New Roman" w:hAnsi="Times New Roman" w:cs="David" w:hint="cs"/>
          <w:b/>
          <w:bCs/>
          <w:color w:val="auto"/>
          <w:u w:val="single"/>
          <w:rtl/>
        </w:rPr>
        <w:t>אינו מחייב</w:t>
      </w:r>
      <w:r>
        <w:rPr>
          <w:rStyle w:val="emailstyle17"/>
          <w:rFonts w:ascii="Times New Roman" w:hAnsi="Times New Roman" w:cs="David" w:hint="cs"/>
          <w:color w:val="auto"/>
          <w:rtl/>
        </w:rPr>
        <w:t xml:space="preserve"> פרישה בגיל זה</w:t>
      </w:r>
      <w:r w:rsidR="006F4E5C">
        <w:rPr>
          <w:rStyle w:val="emailstyle17"/>
          <w:rFonts w:ascii="Times New Roman" w:hAnsi="Times New Roman" w:cs="David" w:hint="cs"/>
          <w:color w:val="auto"/>
          <w:rtl/>
        </w:rPr>
        <w:t>, ועל כן לא היתה חובה להוציא את התובע לגימלאות.</w:t>
      </w:r>
      <w:ins w:id="188" w:author="Shimon" w:date="2019-07-16T12:58:00Z">
        <w:r w:rsidR="00E1080D">
          <w:rPr>
            <w:rStyle w:val="emailstyle17"/>
            <w:rFonts w:ascii="Times New Roman" w:hAnsi="Times New Roman" w:cs="David" w:hint="cs"/>
            <w:color w:val="auto"/>
            <w:rtl/>
          </w:rPr>
          <w:t xml:space="preserve"> </w:t>
        </w:r>
      </w:ins>
    </w:p>
    <w:p w14:paraId="7A31B4C4" w14:textId="54D17A37" w:rsidR="00CC7ABF" w:rsidRDefault="006F4E5C">
      <w:pPr>
        <w:pStyle w:val="11"/>
        <w:tabs>
          <w:tab w:val="left" w:pos="1088"/>
        </w:tabs>
        <w:spacing w:before="0" w:after="240" w:line="360" w:lineRule="auto"/>
        <w:ind w:left="1088" w:firstLine="0"/>
        <w:rPr>
          <w:rStyle w:val="emailstyle17"/>
          <w:rFonts w:ascii="Times New Roman" w:hAnsi="Times New Roman" w:cs="David"/>
          <w:color w:val="auto"/>
          <w:rtl/>
        </w:rPr>
        <w:pPrChange w:id="189" w:author="Shimon" w:date="2019-07-11T12:33:00Z">
          <w:pPr>
            <w:pStyle w:val="11"/>
            <w:tabs>
              <w:tab w:val="left" w:pos="1088"/>
            </w:tabs>
            <w:spacing w:before="0" w:after="240" w:line="360" w:lineRule="auto"/>
            <w:ind w:left="1088" w:firstLine="0"/>
          </w:pPr>
        </w:pPrChange>
      </w:pPr>
      <w:r>
        <w:rPr>
          <w:rStyle w:val="emailstyle17"/>
          <w:rFonts w:ascii="Times New Roman" w:hAnsi="Times New Roman" w:cs="David" w:hint="cs"/>
          <w:color w:val="auto"/>
          <w:rtl/>
        </w:rPr>
        <w:lastRenderedPageBreak/>
        <w:t>יתרה מכך</w:t>
      </w:r>
      <w:ins w:id="190" w:author="Shimon" w:date="2019-07-11T12:32:00Z">
        <w:r w:rsidR="006079C5">
          <w:rPr>
            <w:rStyle w:val="emailstyle17"/>
            <w:rFonts w:ascii="Times New Roman" w:hAnsi="Times New Roman" w:cs="David" w:hint="cs"/>
            <w:color w:val="auto"/>
            <w:rtl/>
          </w:rPr>
          <w:t>: נציב שרות המדינה מוסמך להאריך את שרותו של עובד מעבר לגיל הפרישה</w:t>
        </w:r>
      </w:ins>
      <w:del w:id="191" w:author="Shimon" w:date="2019-07-11T12:32:00Z">
        <w:r w:rsidDel="006079C5">
          <w:rPr>
            <w:rStyle w:val="emailstyle17"/>
            <w:rFonts w:ascii="Times New Roman" w:hAnsi="Times New Roman" w:cs="David" w:hint="cs"/>
            <w:color w:val="auto"/>
            <w:rtl/>
          </w:rPr>
          <w:delText>,</w:delText>
        </w:r>
      </w:del>
      <w:r>
        <w:rPr>
          <w:rStyle w:val="emailstyle17"/>
          <w:rFonts w:ascii="Times New Roman" w:hAnsi="Times New Roman" w:cs="David" w:hint="cs"/>
          <w:color w:val="auto"/>
          <w:rtl/>
        </w:rPr>
        <w:t xml:space="preserve"> </w:t>
      </w:r>
      <w:r w:rsidR="001E1E01">
        <w:rPr>
          <w:rStyle w:val="emailstyle17"/>
          <w:rFonts w:ascii="Times New Roman" w:hAnsi="Times New Roman" w:cs="David" w:hint="cs"/>
          <w:color w:val="auto"/>
          <w:rtl/>
        </w:rPr>
        <w:t xml:space="preserve">בהתחשב בכך שהחוזה </w:t>
      </w:r>
      <w:ins w:id="192" w:author="Shimon" w:date="2019-07-16T13:00:00Z">
        <w:r w:rsidR="00E1080D">
          <w:rPr>
            <w:rStyle w:val="emailstyle17"/>
            <w:rFonts w:ascii="Times New Roman" w:hAnsi="Times New Roman" w:cs="David" w:hint="cs"/>
            <w:color w:val="auto"/>
            <w:rtl/>
          </w:rPr>
          <w:t>נחתם ע</w:t>
        </w:r>
      </w:ins>
      <w:ins w:id="193" w:author="Shimon" w:date="2019-07-16T13:01:00Z">
        <w:r w:rsidR="00E1080D">
          <w:rPr>
            <w:rStyle w:val="emailstyle17"/>
            <w:rFonts w:ascii="Times New Roman" w:hAnsi="Times New Roman" w:cs="David" w:hint="cs"/>
            <w:color w:val="auto"/>
            <w:rtl/>
          </w:rPr>
          <w:t xml:space="preserve">"י סגן </w:t>
        </w:r>
      </w:ins>
      <w:ins w:id="194" w:author="Shimon" w:date="2019-07-11T12:33:00Z">
        <w:r w:rsidR="006079C5">
          <w:rPr>
            <w:rStyle w:val="emailstyle17"/>
            <w:rFonts w:ascii="Times New Roman" w:hAnsi="Times New Roman" w:cs="David" w:hint="cs"/>
            <w:color w:val="auto"/>
            <w:rtl/>
          </w:rPr>
          <w:t>נציב שרות המדינה</w:t>
        </w:r>
      </w:ins>
      <w:ins w:id="195" w:author="Shimon" w:date="2019-07-16T13:01:00Z">
        <w:r w:rsidR="00E1080D">
          <w:rPr>
            <w:rStyle w:val="emailstyle17"/>
            <w:rFonts w:ascii="Times New Roman" w:hAnsi="Times New Roman" w:cs="David" w:hint="cs"/>
            <w:color w:val="auto"/>
            <w:rtl/>
          </w:rPr>
          <w:t xml:space="preserve"> בשם נציב שרות המדינה,</w:t>
        </w:r>
      </w:ins>
      <w:ins w:id="196" w:author="Shimon" w:date="2019-07-11T12:33:00Z">
        <w:r w:rsidR="006079C5">
          <w:rPr>
            <w:rStyle w:val="emailstyle17"/>
            <w:rFonts w:ascii="Times New Roman" w:hAnsi="Times New Roman" w:cs="David" w:hint="cs"/>
            <w:color w:val="auto"/>
            <w:rtl/>
          </w:rPr>
          <w:t xml:space="preserve"> </w:t>
        </w:r>
      </w:ins>
      <w:r w:rsidR="001E1E01">
        <w:rPr>
          <w:rStyle w:val="emailstyle17"/>
          <w:rFonts w:ascii="Times New Roman" w:hAnsi="Times New Roman" w:cs="David" w:hint="cs"/>
          <w:color w:val="auto"/>
          <w:rtl/>
        </w:rPr>
        <w:t>הוארך ב-2010 לארבע שנים מלאות</w:t>
      </w:r>
      <w:r>
        <w:rPr>
          <w:rStyle w:val="emailstyle17"/>
          <w:rFonts w:ascii="Times New Roman" w:hAnsi="Times New Roman" w:cs="David" w:hint="cs"/>
          <w:color w:val="auto"/>
          <w:rtl/>
        </w:rPr>
        <w:t xml:space="preserve">, </w:t>
      </w:r>
      <w:r w:rsidR="001E1E01">
        <w:rPr>
          <w:rStyle w:val="emailstyle17"/>
          <w:rFonts w:ascii="Times New Roman" w:hAnsi="Times New Roman" w:cs="David" w:hint="cs"/>
          <w:color w:val="auto"/>
          <w:rtl/>
        </w:rPr>
        <w:t>עד לשנת 2014</w:t>
      </w:r>
      <w:r>
        <w:rPr>
          <w:rStyle w:val="emailstyle17"/>
          <w:rFonts w:ascii="Times New Roman" w:hAnsi="Times New Roman" w:cs="David" w:hint="cs"/>
          <w:color w:val="auto"/>
          <w:rtl/>
        </w:rPr>
        <w:t xml:space="preserve"> (</w:t>
      </w:r>
      <w:r w:rsidR="001E1E01">
        <w:rPr>
          <w:rStyle w:val="emailstyle17"/>
          <w:rFonts w:ascii="Times New Roman" w:hAnsi="Times New Roman" w:cs="David" w:hint="cs"/>
          <w:color w:val="auto"/>
          <w:rtl/>
        </w:rPr>
        <w:t xml:space="preserve">ולא עד </w:t>
      </w:r>
      <w:r>
        <w:rPr>
          <w:rStyle w:val="emailstyle17"/>
          <w:rFonts w:ascii="Times New Roman" w:hAnsi="Times New Roman" w:cs="David" w:hint="cs"/>
          <w:color w:val="auto"/>
          <w:rtl/>
        </w:rPr>
        <w:t xml:space="preserve">הגיעו של התובע </w:t>
      </w:r>
      <w:r w:rsidR="001E1E01">
        <w:rPr>
          <w:rStyle w:val="emailstyle17"/>
          <w:rFonts w:ascii="Times New Roman" w:hAnsi="Times New Roman" w:cs="David" w:hint="cs"/>
          <w:color w:val="auto"/>
          <w:rtl/>
        </w:rPr>
        <w:t xml:space="preserve">לגיל </w:t>
      </w:r>
      <w:r w:rsidR="00AC346A">
        <w:rPr>
          <w:rStyle w:val="emailstyle17"/>
          <w:rFonts w:ascii="Times New Roman" w:hAnsi="Times New Roman" w:cs="David" w:hint="cs"/>
          <w:color w:val="auto"/>
          <w:rtl/>
        </w:rPr>
        <w:t>67</w:t>
      </w:r>
      <w:r>
        <w:rPr>
          <w:rStyle w:val="emailstyle17"/>
          <w:rFonts w:ascii="Times New Roman" w:hAnsi="Times New Roman" w:cs="David" w:hint="cs"/>
          <w:color w:val="auto"/>
          <w:rtl/>
        </w:rPr>
        <w:t xml:space="preserve">, </w:t>
      </w:r>
      <w:r w:rsidR="001E1E01">
        <w:rPr>
          <w:rStyle w:val="emailstyle17"/>
          <w:rFonts w:ascii="Times New Roman" w:hAnsi="Times New Roman" w:cs="David" w:hint="cs"/>
          <w:color w:val="auto"/>
          <w:rtl/>
        </w:rPr>
        <w:t>בשנת 2012</w:t>
      </w:r>
      <w:r>
        <w:rPr>
          <w:rStyle w:val="emailstyle17"/>
          <w:rFonts w:ascii="Times New Roman" w:hAnsi="Times New Roman" w:cs="David" w:hint="cs"/>
          <w:color w:val="auto"/>
          <w:rtl/>
        </w:rPr>
        <w:t>)</w:t>
      </w:r>
      <w:r w:rsidR="00AF11A6">
        <w:rPr>
          <w:rStyle w:val="emailstyle17"/>
          <w:rFonts w:ascii="Times New Roman" w:hAnsi="Times New Roman" w:cs="David" w:hint="cs"/>
          <w:color w:val="auto"/>
          <w:rtl/>
        </w:rPr>
        <w:t>,</w:t>
      </w:r>
      <w:r w:rsidR="001E1E01">
        <w:rPr>
          <w:rStyle w:val="emailstyle17"/>
          <w:rFonts w:ascii="Times New Roman" w:hAnsi="Times New Roman" w:cs="David" w:hint="cs"/>
          <w:color w:val="auto"/>
          <w:rtl/>
        </w:rPr>
        <w:t xml:space="preserve"> </w:t>
      </w:r>
      <w:r w:rsidR="00AC346A">
        <w:rPr>
          <w:rStyle w:val="emailstyle17"/>
          <w:rFonts w:ascii="Times New Roman" w:hAnsi="Times New Roman" w:cs="David" w:hint="cs"/>
          <w:color w:val="auto"/>
          <w:rtl/>
        </w:rPr>
        <w:t>הרי ש</w:t>
      </w:r>
      <w:r>
        <w:rPr>
          <w:rStyle w:val="emailstyle17"/>
          <w:rFonts w:ascii="Times New Roman" w:hAnsi="Times New Roman" w:cs="David" w:hint="cs"/>
          <w:color w:val="auto"/>
          <w:rtl/>
        </w:rPr>
        <w:t xml:space="preserve">ממילא </w:t>
      </w:r>
      <w:r w:rsidR="00AC346A">
        <w:rPr>
          <w:rStyle w:val="emailstyle17"/>
          <w:rFonts w:ascii="Times New Roman" w:hAnsi="Times New Roman" w:cs="David" w:hint="cs"/>
          <w:color w:val="auto"/>
          <w:rtl/>
        </w:rPr>
        <w:t xml:space="preserve">הצדדים הסכימו על </w:t>
      </w:r>
      <w:r w:rsidR="00AF11A6">
        <w:rPr>
          <w:rStyle w:val="emailstyle17"/>
          <w:rFonts w:ascii="Times New Roman" w:hAnsi="Times New Roman" w:cs="David" w:hint="cs"/>
          <w:color w:val="auto"/>
          <w:rtl/>
        </w:rPr>
        <w:t>ה</w:t>
      </w:r>
      <w:r w:rsidR="00AC346A">
        <w:rPr>
          <w:rStyle w:val="emailstyle17"/>
          <w:rFonts w:ascii="Times New Roman" w:hAnsi="Times New Roman" w:cs="David" w:hint="cs"/>
          <w:color w:val="auto"/>
          <w:rtl/>
        </w:rPr>
        <w:t>ארכת שרות מעבר לגיל הפר</w:t>
      </w:r>
      <w:r>
        <w:rPr>
          <w:rStyle w:val="emailstyle17"/>
          <w:rFonts w:ascii="Times New Roman" w:hAnsi="Times New Roman" w:cs="David" w:hint="cs"/>
          <w:color w:val="auto"/>
          <w:rtl/>
        </w:rPr>
        <w:t>ישה</w:t>
      </w:r>
      <w:r w:rsidR="001E1E01">
        <w:rPr>
          <w:rStyle w:val="emailstyle17"/>
          <w:rFonts w:ascii="Times New Roman" w:hAnsi="Times New Roman" w:cs="David" w:hint="cs"/>
          <w:color w:val="auto"/>
          <w:rtl/>
        </w:rPr>
        <w:t>.</w:t>
      </w:r>
    </w:p>
    <w:p w14:paraId="5FF0AE20" w14:textId="4E1EE29C" w:rsidR="00497575" w:rsidRPr="00726756" w:rsidRDefault="00497575" w:rsidP="00CB1486">
      <w:pPr>
        <w:pStyle w:val="11"/>
        <w:tabs>
          <w:tab w:val="left" w:pos="1088"/>
        </w:tabs>
        <w:spacing w:before="0" w:after="240" w:line="360" w:lineRule="auto"/>
        <w:ind w:left="1088" w:firstLine="0"/>
        <w:rPr>
          <w:rStyle w:val="emailstyle17"/>
          <w:rFonts w:ascii="Times New Roman" w:hAnsi="Times New Roman" w:cs="David"/>
          <w:color w:val="auto"/>
        </w:rPr>
      </w:pPr>
      <w:r>
        <w:rPr>
          <w:rStyle w:val="emailstyle17"/>
          <w:rFonts w:ascii="Times New Roman" w:hAnsi="Times New Roman" w:cs="David" w:hint="cs"/>
          <w:color w:val="auto"/>
          <w:rtl/>
        </w:rPr>
        <w:t xml:space="preserve">ומעבר לנושאים אלה, נבהיר כבר עתה כי </w:t>
      </w:r>
      <w:r w:rsidRPr="00497575">
        <w:rPr>
          <w:rStyle w:val="emailstyle17"/>
          <w:rFonts w:ascii="Times New Roman" w:hAnsi="Times New Roman" w:cs="David" w:hint="cs"/>
          <w:b/>
          <w:bCs/>
          <w:color w:val="auto"/>
          <w:rtl/>
        </w:rPr>
        <w:t>מאחר שחוק הגימלאות אינו חל על התובע, ממילא מועדי הערעור על החלטת הממונה</w:t>
      </w:r>
      <w:ins w:id="197" w:author="Shimon" w:date="2019-07-11T11:51:00Z">
        <w:r w:rsidR="00834531">
          <w:rPr>
            <w:rStyle w:val="emailstyle17"/>
            <w:rFonts w:ascii="Times New Roman" w:hAnsi="Times New Roman" w:cs="David" w:hint="cs"/>
            <w:b/>
            <w:bCs/>
            <w:color w:val="auto"/>
            <w:rtl/>
          </w:rPr>
          <w:t>, שנקבעו בתקנות</w:t>
        </w:r>
      </w:ins>
      <w:ins w:id="198" w:author="Shimon" w:date="2019-07-11T12:34:00Z">
        <w:r w:rsidR="006079C5">
          <w:rPr>
            <w:rStyle w:val="emailstyle17"/>
            <w:rFonts w:ascii="Times New Roman" w:hAnsi="Times New Roman" w:cs="David" w:hint="cs"/>
            <w:b/>
            <w:bCs/>
            <w:color w:val="auto"/>
            <w:rtl/>
          </w:rPr>
          <w:t xml:space="preserve"> לפי חוק זה</w:t>
        </w:r>
      </w:ins>
      <w:ins w:id="199" w:author="Shimon" w:date="2019-07-11T11:51:00Z">
        <w:r w:rsidR="00834531">
          <w:rPr>
            <w:rStyle w:val="emailstyle17"/>
            <w:rFonts w:ascii="Times New Roman" w:hAnsi="Times New Roman" w:cs="David" w:hint="cs"/>
            <w:b/>
            <w:bCs/>
            <w:color w:val="auto"/>
            <w:rtl/>
          </w:rPr>
          <w:t xml:space="preserve"> </w:t>
        </w:r>
      </w:ins>
      <w:del w:id="200" w:author="Shimon" w:date="2019-07-11T11:51:00Z">
        <w:r w:rsidRPr="00497575" w:rsidDel="00834531">
          <w:rPr>
            <w:rStyle w:val="emailstyle17"/>
            <w:rFonts w:ascii="Times New Roman" w:hAnsi="Times New Roman" w:cs="David" w:hint="cs"/>
            <w:b/>
            <w:bCs/>
            <w:color w:val="auto"/>
            <w:rtl/>
          </w:rPr>
          <w:delText xml:space="preserve"> </w:delText>
        </w:r>
      </w:del>
      <w:r w:rsidRPr="00497575">
        <w:rPr>
          <w:rStyle w:val="emailstyle17"/>
          <w:rFonts w:ascii="Times New Roman" w:hAnsi="Times New Roman" w:cs="David" w:hint="cs"/>
          <w:b/>
          <w:bCs/>
          <w:color w:val="auto"/>
          <w:rtl/>
        </w:rPr>
        <w:t>אינם חלים עליו</w:t>
      </w:r>
      <w:r>
        <w:rPr>
          <w:rStyle w:val="emailstyle17"/>
          <w:rFonts w:ascii="Times New Roman" w:hAnsi="Times New Roman" w:cs="David" w:hint="cs"/>
          <w:color w:val="auto"/>
          <w:rtl/>
        </w:rPr>
        <w:t>.</w:t>
      </w:r>
    </w:p>
    <w:p w14:paraId="2F54E342" w14:textId="57496DC7" w:rsidR="00497575" w:rsidRPr="00497575" w:rsidRDefault="00497575" w:rsidP="00497575">
      <w:pPr>
        <w:pStyle w:val="11"/>
        <w:numPr>
          <w:ilvl w:val="1"/>
          <w:numId w:val="14"/>
        </w:numPr>
        <w:tabs>
          <w:tab w:val="clear" w:pos="792"/>
          <w:tab w:val="left" w:pos="1088"/>
        </w:tabs>
        <w:spacing w:before="0" w:after="240" w:line="360" w:lineRule="auto"/>
        <w:ind w:left="1088" w:right="0" w:hanging="522"/>
      </w:pPr>
      <w:r w:rsidRPr="00497575">
        <w:rPr>
          <w:rStyle w:val="emailstyle17"/>
          <w:rFonts w:ascii="Times New Roman" w:hAnsi="Times New Roman" w:cs="David" w:hint="cs"/>
          <w:color w:val="auto"/>
          <w:u w:val="single"/>
          <w:rtl/>
        </w:rPr>
        <w:t>סעיף 12 לחוזה</w:t>
      </w:r>
      <w:r w:rsidRPr="00497575">
        <w:rPr>
          <w:rStyle w:val="emailstyle17"/>
          <w:rFonts w:ascii="Times New Roman" w:hAnsi="Times New Roman" w:cs="David" w:hint="cs"/>
          <w:color w:val="auto"/>
          <w:rtl/>
        </w:rPr>
        <w:t xml:space="preserve"> </w:t>
      </w:r>
      <w:r w:rsidRPr="00497575">
        <w:rPr>
          <w:rStyle w:val="emailstyle17"/>
          <w:rFonts w:ascii="Times New Roman" w:hAnsi="Times New Roman" w:cs="David"/>
          <w:color w:val="auto"/>
          <w:rtl/>
        </w:rPr>
        <w:t>–</w:t>
      </w:r>
      <w:r w:rsidRPr="00497575">
        <w:rPr>
          <w:rStyle w:val="emailstyle17"/>
          <w:rFonts w:ascii="Times New Roman" w:hAnsi="Times New Roman" w:cs="David" w:hint="cs"/>
          <w:color w:val="auto"/>
          <w:rtl/>
        </w:rPr>
        <w:t xml:space="preserve"> קובע כי על אף </w:t>
      </w:r>
      <w:r w:rsidRPr="00497575">
        <w:rPr>
          <w:rFonts w:ascii="David" w:hAnsi="David" w:hint="cs"/>
          <w:sz w:val="24"/>
          <w:rtl/>
        </w:rPr>
        <w:t xml:space="preserve">האמור בס' </w:t>
      </w:r>
      <w:r>
        <w:rPr>
          <w:rFonts w:ascii="David" w:hAnsi="David" w:hint="cs"/>
          <w:sz w:val="24"/>
          <w:rtl/>
        </w:rPr>
        <w:t>11</w:t>
      </w:r>
      <w:r w:rsidRPr="00497575">
        <w:rPr>
          <w:rFonts w:ascii="David" w:hAnsi="David" w:hint="cs"/>
          <w:sz w:val="24"/>
          <w:rtl/>
        </w:rPr>
        <w:t xml:space="preserve"> לחוזה נקבע כי תקופת שירותו של העובד לפי חוזה זה תצורף לתקופת שירותו על פי כתב המינוי לעניין הזכות לגמלאות</w:t>
      </w:r>
      <w:del w:id="201" w:author="Shimon" w:date="2019-07-15T23:50:00Z">
        <w:r w:rsidDel="006F2B97">
          <w:rPr>
            <w:rFonts w:ascii="David" w:hAnsi="David" w:hint="cs"/>
            <w:sz w:val="24"/>
            <w:rtl/>
          </w:rPr>
          <w:delText>.</w:delText>
        </w:r>
      </w:del>
    </w:p>
    <w:p w14:paraId="669F2873" w14:textId="77777777" w:rsidR="00497575" w:rsidRPr="00497575" w:rsidRDefault="00497575" w:rsidP="00497575">
      <w:pPr>
        <w:pStyle w:val="11"/>
        <w:tabs>
          <w:tab w:val="left" w:pos="1088"/>
        </w:tabs>
        <w:spacing w:before="0" w:after="240" w:line="360" w:lineRule="auto"/>
        <w:ind w:left="1088" w:firstLine="0"/>
        <w:rPr>
          <w:rStyle w:val="emailstyle17"/>
          <w:rFonts w:ascii="Times New Roman" w:hAnsi="Times New Roman" w:cs="David"/>
          <w:color w:val="auto"/>
        </w:rPr>
      </w:pPr>
      <w:r>
        <w:rPr>
          <w:rStyle w:val="emailstyle17"/>
          <w:rFonts w:ascii="Times New Roman" w:hAnsi="Times New Roman" w:cs="David" w:hint="cs"/>
          <w:color w:val="auto"/>
          <w:rtl/>
        </w:rPr>
        <w:t>סעיף</w:t>
      </w:r>
      <w:r w:rsidRPr="00497575">
        <w:rPr>
          <w:rStyle w:val="emailstyle17"/>
          <w:rFonts w:ascii="Times New Roman" w:hAnsi="Times New Roman" w:cs="David" w:hint="cs"/>
          <w:color w:val="auto"/>
          <w:rtl/>
        </w:rPr>
        <w:t xml:space="preserve"> 12א1 לחוזה מפנה לס' 8 לחוק הגמלאות לצורך חישוב המשכורת הקובעת לעניין גמלאות. הס</w:t>
      </w:r>
      <w:r>
        <w:rPr>
          <w:rStyle w:val="emailstyle17"/>
          <w:rFonts w:ascii="Times New Roman" w:hAnsi="Times New Roman" w:cs="David" w:hint="cs"/>
          <w:color w:val="auto"/>
          <w:rtl/>
        </w:rPr>
        <w:t>עיף</w:t>
      </w:r>
      <w:r w:rsidRPr="00497575">
        <w:rPr>
          <w:rStyle w:val="emailstyle17"/>
          <w:rFonts w:ascii="Times New Roman" w:hAnsi="Times New Roman" w:cs="David" w:hint="cs"/>
          <w:color w:val="auto"/>
          <w:rtl/>
        </w:rPr>
        <w:t xml:space="preserve"> הנ"ל קובע: "</w:t>
      </w:r>
      <w:r w:rsidRPr="00497575">
        <w:rPr>
          <w:rStyle w:val="emailstyle17"/>
          <w:rFonts w:ascii="Times New Roman" w:hAnsi="Times New Roman" w:cs="David"/>
          <w:b/>
          <w:bCs/>
          <w:color w:val="auto"/>
          <w:rtl/>
        </w:rPr>
        <w:t>לגבי פלוני שפרש משירות אחרי מועד המעבר – שיעור המשכורת, לרבות התוספות הקבועות, המגיע ערב פרישתו של פלוני מהשירות, לעובד שדרגתו כדרגה שה</w:t>
      </w:r>
      <w:r w:rsidRPr="00497575">
        <w:rPr>
          <w:rStyle w:val="emailstyle17"/>
          <w:rFonts w:ascii="Times New Roman" w:hAnsi="Times New Roman" w:cs="David" w:hint="cs"/>
          <w:b/>
          <w:bCs/>
          <w:color w:val="auto"/>
          <w:rtl/>
        </w:rPr>
        <w:t>י</w:t>
      </w:r>
      <w:r w:rsidRPr="00497575">
        <w:rPr>
          <w:rStyle w:val="emailstyle17"/>
          <w:rFonts w:ascii="Times New Roman" w:hAnsi="Times New Roman" w:cs="David"/>
          <w:b/>
          <w:bCs/>
          <w:color w:val="auto"/>
          <w:rtl/>
        </w:rPr>
        <w:t>יתה לפלוני ערב פרישתו כאמור</w:t>
      </w:r>
      <w:r w:rsidRPr="00497575">
        <w:rPr>
          <w:rStyle w:val="emailstyle17"/>
          <w:rFonts w:ascii="Times New Roman" w:hAnsi="Times New Roman" w:cs="David" w:hint="cs"/>
          <w:color w:val="auto"/>
          <w:rtl/>
        </w:rPr>
        <w:t>".</w:t>
      </w:r>
    </w:p>
    <w:p w14:paraId="02DFBCF1" w14:textId="4E38F33D" w:rsidR="00EB06C7" w:rsidRDefault="0000250F" w:rsidP="00D74F54">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726756">
        <w:rPr>
          <w:rStyle w:val="emailstyle17"/>
          <w:rFonts w:ascii="Times New Roman" w:hAnsi="Times New Roman" w:cs="David" w:hint="cs"/>
          <w:color w:val="auto"/>
          <w:u w:val="single"/>
          <w:rtl/>
        </w:rPr>
        <w:t>סעיף 13 לחוזה</w:t>
      </w:r>
      <w:r w:rsidRPr="009A1EF5">
        <w:rPr>
          <w:rStyle w:val="emailstyle17"/>
          <w:rFonts w:ascii="Times New Roman" w:hAnsi="Times New Roman" w:cs="David" w:hint="cs"/>
          <w:color w:val="auto"/>
          <w:rtl/>
        </w:rPr>
        <w:t xml:space="preserve"> - קובע כי החוזה ייחשב כהסכם וחוזה יחידי לפי סעיף 92 ו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107(א)(2) לחוק הגימלאות</w:t>
      </w:r>
      <w:r w:rsidR="00EE3E86" w:rsidRPr="00D74F54">
        <w:rPr>
          <w:rStyle w:val="emailstyle17"/>
          <w:rFonts w:ascii="Times New Roman" w:hAnsi="Times New Roman" w:cs="David" w:hint="cs"/>
          <w:color w:val="auto"/>
          <w:rtl/>
        </w:rPr>
        <w:t xml:space="preserve">. סעיף 107(א)(2) האמור קובע כי </w:t>
      </w:r>
      <w:r w:rsidR="00EE3E86" w:rsidRPr="00B35087">
        <w:rPr>
          <w:rStyle w:val="emailstyle17"/>
          <w:rFonts w:ascii="Times New Roman" w:hAnsi="Times New Roman" w:cs="David" w:hint="cs"/>
          <w:b/>
          <w:bCs/>
          <w:color w:val="auto"/>
          <w:rtl/>
        </w:rPr>
        <w:t>הוראות חוק הגימלאות כאמור לא יחולו על התובע</w:t>
      </w:r>
      <w:r w:rsidR="00EB06C7">
        <w:rPr>
          <w:rStyle w:val="emailstyle17"/>
          <w:rFonts w:ascii="Times New Roman" w:hAnsi="Times New Roman" w:cs="David" w:hint="cs"/>
          <w:color w:val="auto"/>
          <w:rtl/>
        </w:rPr>
        <w:t>, ועל משמעות הוראה זאת</w:t>
      </w:r>
      <w:r w:rsidR="00D92583">
        <w:rPr>
          <w:rStyle w:val="emailstyle17"/>
          <w:rFonts w:ascii="Times New Roman" w:hAnsi="Times New Roman" w:cs="David" w:hint="cs"/>
          <w:color w:val="auto"/>
          <w:rtl/>
        </w:rPr>
        <w:t xml:space="preserve"> לענינינו</w:t>
      </w:r>
      <w:r w:rsidR="00EB06C7">
        <w:rPr>
          <w:rStyle w:val="emailstyle17"/>
          <w:rFonts w:ascii="Times New Roman" w:hAnsi="Times New Roman" w:cs="David" w:hint="cs"/>
          <w:color w:val="auto"/>
          <w:rtl/>
        </w:rPr>
        <w:t>,</w:t>
      </w:r>
      <w:ins w:id="202" w:author="Shimon" w:date="2019-07-15T23:58:00Z">
        <w:r w:rsidR="00D7457C">
          <w:rPr>
            <w:rStyle w:val="emailstyle17"/>
            <w:rFonts w:ascii="Times New Roman" w:hAnsi="Times New Roman" w:cs="David" w:hint="cs"/>
            <w:color w:val="auto"/>
            <w:rtl/>
          </w:rPr>
          <w:t xml:space="preserve"> </w:t>
        </w:r>
      </w:ins>
      <w:del w:id="203" w:author="Shimon" w:date="2019-07-16T00:00:00Z">
        <w:r w:rsidR="00EB06C7" w:rsidDel="00D7457C">
          <w:rPr>
            <w:rStyle w:val="emailstyle17"/>
            <w:rFonts w:ascii="Times New Roman" w:hAnsi="Times New Roman" w:cs="David" w:hint="cs"/>
            <w:color w:val="auto"/>
            <w:rtl/>
          </w:rPr>
          <w:delText xml:space="preserve"> </w:delText>
        </w:r>
      </w:del>
      <w:r w:rsidR="00EB06C7">
        <w:rPr>
          <w:rStyle w:val="emailstyle17"/>
          <w:rFonts w:ascii="Times New Roman" w:hAnsi="Times New Roman" w:cs="David" w:hint="cs"/>
          <w:color w:val="auto"/>
          <w:rtl/>
        </w:rPr>
        <w:t>עמדנו לעיל.</w:t>
      </w:r>
    </w:p>
    <w:p w14:paraId="5C601203" w14:textId="77777777" w:rsidR="00EB06C7" w:rsidRDefault="00EB06C7" w:rsidP="00CB1486">
      <w:pPr>
        <w:pStyle w:val="11"/>
        <w:numPr>
          <w:ilvl w:val="0"/>
          <w:numId w:val="14"/>
        </w:numPr>
        <w:tabs>
          <w:tab w:val="left" w:pos="1088"/>
        </w:tabs>
        <w:spacing w:before="0" w:after="480" w:line="360" w:lineRule="auto"/>
        <w:ind w:right="0"/>
        <w:rPr>
          <w:rStyle w:val="emailstyle17"/>
          <w:rFonts w:ascii="Times New Roman" w:hAnsi="Times New Roman" w:cs="David"/>
          <w:color w:val="auto"/>
        </w:rPr>
      </w:pPr>
      <w:r>
        <w:rPr>
          <w:rStyle w:val="emailstyle17"/>
          <w:rFonts w:ascii="Times New Roman" w:hAnsi="Times New Roman" w:cs="David" w:hint="cs"/>
          <w:color w:val="auto"/>
          <w:rtl/>
        </w:rPr>
        <w:t xml:space="preserve">ולסיום חלק זה נשוב ונדגיש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Pr="00B35087">
        <w:rPr>
          <w:rStyle w:val="emailstyle17"/>
          <w:rFonts w:ascii="Times New Roman" w:hAnsi="Times New Roman" w:cs="David" w:hint="cs"/>
          <w:b/>
          <w:bCs/>
          <w:color w:val="auto"/>
          <w:rtl/>
        </w:rPr>
        <w:t xml:space="preserve">החוזה הוא חוזה סטנדרטי עליו הוחתמו עובדים בכירים אחרים באותה עת, </w:t>
      </w:r>
      <w:r w:rsidR="00C723FA" w:rsidRPr="00B35087">
        <w:rPr>
          <w:rStyle w:val="emailstyle17"/>
          <w:rFonts w:ascii="Times New Roman" w:hAnsi="Times New Roman" w:cs="David" w:hint="cs"/>
          <w:b/>
          <w:bCs/>
          <w:color w:val="auto"/>
          <w:rtl/>
        </w:rPr>
        <w:t xml:space="preserve">חוזה </w:t>
      </w:r>
      <w:r w:rsidRPr="00B35087">
        <w:rPr>
          <w:rStyle w:val="emailstyle17"/>
          <w:rFonts w:ascii="Times New Roman" w:hAnsi="Times New Roman" w:cs="David" w:hint="cs"/>
          <w:b/>
          <w:bCs/>
          <w:color w:val="auto"/>
          <w:rtl/>
        </w:rPr>
        <w:t>שתנאיו נקבעו על ידי הנתבעת, שגם ניסחה אותו</w:t>
      </w:r>
      <w:r w:rsidR="00C723FA">
        <w:rPr>
          <w:rStyle w:val="emailstyle17"/>
          <w:rFonts w:ascii="Times New Roman" w:hAnsi="Times New Roman" w:cs="David" w:hint="cs"/>
          <w:b/>
          <w:bCs/>
          <w:color w:val="auto"/>
          <w:rtl/>
        </w:rPr>
        <w:t>, בהתאם לצרכיה ורצונותיה</w:t>
      </w:r>
      <w:r>
        <w:rPr>
          <w:rStyle w:val="emailstyle17"/>
          <w:rFonts w:ascii="Times New Roman" w:hAnsi="Times New Roman" w:cs="David" w:hint="cs"/>
          <w:color w:val="auto"/>
          <w:rtl/>
        </w:rPr>
        <w:t xml:space="preserve">. ומכאן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שכל ספק פרשני צריך וחייב לפעול נגד הנתבעת, שממילא מעמדה כמעביד החזק במשק מעיד על יחסי הכוחות בין הצדדים.</w:t>
      </w:r>
    </w:p>
    <w:p w14:paraId="6C9FDA3A" w14:textId="77777777" w:rsidR="002C7102" w:rsidRPr="00CB1486" w:rsidRDefault="002C7102"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התנהלות הצדדים במהלך השנים</w:t>
      </w:r>
    </w:p>
    <w:p w14:paraId="4B83CB72" w14:textId="77777777" w:rsidR="00D51CEB" w:rsidRDefault="00801BAC" w:rsidP="00803690">
      <w:pPr>
        <w:pStyle w:val="11"/>
        <w:numPr>
          <w:ilvl w:val="0"/>
          <w:numId w:val="14"/>
        </w:numPr>
        <w:spacing w:before="0" w:after="240" w:line="360" w:lineRule="auto"/>
        <w:ind w:right="0"/>
        <w:rPr>
          <w:rStyle w:val="emailstyle17"/>
          <w:rFonts w:ascii="Times New Roman" w:hAnsi="Times New Roman" w:cs="David"/>
          <w:color w:val="auto"/>
        </w:rPr>
      </w:pPr>
      <w:r w:rsidRPr="00D74F54">
        <w:rPr>
          <w:rStyle w:val="emailstyle17"/>
          <w:rFonts w:ascii="Times New Roman" w:hAnsi="Times New Roman" w:cs="David" w:hint="cs"/>
          <w:color w:val="auto"/>
          <w:rtl/>
        </w:rPr>
        <w:t>כאמור במנגנון הקבוע בחוזה</w:t>
      </w:r>
      <w:r w:rsidR="009D6AF8" w:rsidRPr="00D74F54">
        <w:rPr>
          <w:rStyle w:val="emailstyle17"/>
          <w:rFonts w:ascii="Times New Roman" w:hAnsi="Times New Roman" w:cs="David" w:hint="cs"/>
          <w:color w:val="auto"/>
          <w:rtl/>
        </w:rPr>
        <w:t xml:space="preserve">, </w:t>
      </w:r>
      <w:r w:rsidR="00D51CEB" w:rsidRPr="00726756">
        <w:rPr>
          <w:rStyle w:val="emailstyle17"/>
          <w:rFonts w:ascii="Times New Roman" w:hAnsi="Times New Roman" w:cs="David" w:hint="cs"/>
          <w:color w:val="auto"/>
          <w:rtl/>
        </w:rPr>
        <w:t>בכל ארבע שנים</w:t>
      </w:r>
      <w:r w:rsidR="00AF11A6">
        <w:rPr>
          <w:rStyle w:val="emailstyle17"/>
          <w:rFonts w:ascii="Times New Roman" w:hAnsi="Times New Roman" w:cs="David" w:hint="cs"/>
          <w:color w:val="auto"/>
          <w:rtl/>
        </w:rPr>
        <w:t>,</w:t>
      </w:r>
      <w:r w:rsidR="00D51CEB" w:rsidRPr="00726756">
        <w:rPr>
          <w:rStyle w:val="emailstyle17"/>
          <w:rFonts w:ascii="Times New Roman" w:hAnsi="Times New Roman" w:cs="David" w:hint="cs"/>
          <w:color w:val="auto"/>
          <w:rtl/>
        </w:rPr>
        <w:t xml:space="preserve"> מאז תום תקופת החוזה הראשונה בשנת 1994</w:t>
      </w:r>
      <w:r w:rsidR="009D6AF8">
        <w:rPr>
          <w:rStyle w:val="emailstyle17"/>
          <w:rFonts w:ascii="Times New Roman" w:hAnsi="Times New Roman" w:cs="David" w:hint="cs"/>
          <w:color w:val="auto"/>
          <w:rtl/>
        </w:rPr>
        <w:t>,</w:t>
      </w:r>
      <w:r w:rsidR="00D51CEB" w:rsidRPr="00726756">
        <w:rPr>
          <w:rStyle w:val="emailstyle17"/>
          <w:rFonts w:ascii="Times New Roman" w:hAnsi="Times New Roman" w:cs="David" w:hint="cs"/>
          <w:color w:val="auto"/>
          <w:rtl/>
        </w:rPr>
        <w:t xml:space="preserve"> ובה</w:t>
      </w:r>
      <w:r w:rsidR="009D6AF8">
        <w:rPr>
          <w:rStyle w:val="emailstyle17"/>
          <w:rFonts w:ascii="Times New Roman" w:hAnsi="Times New Roman" w:cs="David" w:hint="cs"/>
          <w:color w:val="auto"/>
          <w:rtl/>
        </w:rPr>
        <w:t>י</w:t>
      </w:r>
      <w:r w:rsidR="00D51CEB" w:rsidRPr="00726756">
        <w:rPr>
          <w:rStyle w:val="emailstyle17"/>
          <w:rFonts w:ascii="Times New Roman" w:hAnsi="Times New Roman" w:cs="David" w:hint="cs"/>
          <w:color w:val="auto"/>
          <w:rtl/>
        </w:rPr>
        <w:t>עדר הודעה מראש של אחד מהצדדים על אי רצונו להאריך את החוזה, הוארך החוזה מאליו פעם אח</w:t>
      </w:r>
      <w:r w:rsidR="009D6AF8" w:rsidRPr="009A1EF5">
        <w:rPr>
          <w:rStyle w:val="emailstyle17"/>
          <w:rFonts w:ascii="Times New Roman" w:hAnsi="Times New Roman" w:cs="David" w:hint="cs"/>
          <w:color w:val="auto"/>
          <w:rtl/>
        </w:rPr>
        <w:t>ר פעם, לארבע שנים נוספות כל פעם</w:t>
      </w:r>
      <w:r w:rsidR="009D6AF8">
        <w:rPr>
          <w:rStyle w:val="emailstyle17"/>
          <w:rFonts w:ascii="Times New Roman" w:hAnsi="Times New Roman" w:cs="David" w:hint="cs"/>
          <w:color w:val="auto"/>
          <w:rtl/>
        </w:rPr>
        <w:t>. הדבר נעשה</w:t>
      </w:r>
      <w:r w:rsidR="00D51CEB" w:rsidRPr="00726756">
        <w:rPr>
          <w:rStyle w:val="emailstyle17"/>
          <w:rFonts w:ascii="Times New Roman" w:hAnsi="Times New Roman" w:cs="David" w:hint="cs"/>
          <w:color w:val="auto"/>
          <w:rtl/>
        </w:rPr>
        <w:t xml:space="preserve"> בשנים 1994, 1998, 2002, 2006 ולבסוף גם בשנת 2010, </w:t>
      </w:r>
      <w:r w:rsidR="009D6AF8">
        <w:rPr>
          <w:rStyle w:val="emailstyle17"/>
          <w:rFonts w:ascii="Times New Roman" w:hAnsi="Times New Roman" w:cs="David" w:hint="cs"/>
          <w:b/>
          <w:bCs/>
          <w:color w:val="auto"/>
          <w:rtl/>
        </w:rPr>
        <w:t>מבלי</w:t>
      </w:r>
      <w:r w:rsidR="00D51CEB" w:rsidRPr="00726756">
        <w:rPr>
          <w:rStyle w:val="emailstyle17"/>
          <w:rFonts w:ascii="Times New Roman" w:hAnsi="Times New Roman" w:cs="David" w:hint="cs"/>
          <w:b/>
          <w:bCs/>
          <w:color w:val="auto"/>
          <w:rtl/>
        </w:rPr>
        <w:t xml:space="preserve"> שנחתם חוזה הארכה כלשהו בין הצדדים</w:t>
      </w:r>
      <w:r w:rsidR="009D6AF8">
        <w:rPr>
          <w:rStyle w:val="emailstyle17"/>
          <w:rFonts w:ascii="Times New Roman" w:hAnsi="Times New Roman" w:cs="David" w:hint="cs"/>
          <w:color w:val="auto"/>
          <w:rtl/>
        </w:rPr>
        <w:t xml:space="preserve"> (שממילא אינו נדרש על פי הוראות החוזה)</w:t>
      </w:r>
      <w:r w:rsidR="00D51CEB" w:rsidRPr="00726756">
        <w:rPr>
          <w:rStyle w:val="emailstyle17"/>
          <w:rFonts w:ascii="Times New Roman" w:hAnsi="Times New Roman" w:cs="David" w:hint="cs"/>
          <w:color w:val="auto"/>
          <w:rtl/>
        </w:rPr>
        <w:t xml:space="preserve">. </w:t>
      </w:r>
    </w:p>
    <w:p w14:paraId="1A20AF4E" w14:textId="0E669D3A" w:rsidR="00726756" w:rsidRDefault="009D6AF8" w:rsidP="00D74F54">
      <w:pPr>
        <w:pStyle w:val="11"/>
        <w:tabs>
          <w:tab w:val="left" w:pos="1088"/>
        </w:tabs>
        <w:spacing w:before="0" w:after="240" w:line="360" w:lineRule="auto"/>
        <w:ind w:left="360" w:firstLine="0"/>
        <w:rPr>
          <w:rStyle w:val="emailstyle17"/>
          <w:rFonts w:ascii="Times New Roman" w:hAnsi="Times New Roman" w:cs="David"/>
          <w:color w:val="auto"/>
          <w:rtl/>
        </w:rPr>
      </w:pPr>
      <w:del w:id="204" w:author="Shimon" w:date="2019-07-11T11:59:00Z">
        <w:r w:rsidDel="00D81763">
          <w:rPr>
            <w:rStyle w:val="emailstyle17"/>
            <w:rFonts w:ascii="Times New Roman" w:hAnsi="Times New Roman" w:cs="David" w:hint="cs"/>
            <w:color w:val="auto"/>
            <w:rtl/>
          </w:rPr>
          <w:delText>עם זאת, מעת לעת עלו שאלות שונות, והחידוש לא הפך ל"טייס אוטומטי" או לאירוע שאיש אינו מודע לקיומו:</w:delText>
        </w:r>
      </w:del>
      <w:ins w:id="205" w:author="Shimon" w:date="2019-07-11T11:59:00Z">
        <w:r w:rsidR="00D81763">
          <w:rPr>
            <w:rStyle w:val="emailstyle17"/>
            <w:rFonts w:ascii="Times New Roman" w:hAnsi="Times New Roman" w:cs="David" w:hint="cs"/>
            <w:color w:val="auto"/>
            <w:rtl/>
          </w:rPr>
          <w:t xml:space="preserve"> </w:t>
        </w:r>
      </w:ins>
      <w:r>
        <w:rPr>
          <w:rStyle w:val="emailstyle17"/>
          <w:rFonts w:ascii="Times New Roman" w:hAnsi="Times New Roman" w:cs="David" w:hint="cs"/>
          <w:color w:val="auto"/>
          <w:rtl/>
        </w:rPr>
        <w:t xml:space="preserve"> </w:t>
      </w:r>
      <w:r w:rsidRPr="00B35087">
        <w:rPr>
          <w:rStyle w:val="emailstyle17"/>
          <w:rFonts w:ascii="Times New Roman" w:hAnsi="Times New Roman" w:cs="David" w:hint="cs"/>
          <w:b/>
          <w:bCs/>
          <w:color w:val="auto"/>
          <w:rtl/>
        </w:rPr>
        <w:t>שני הצדדים היו מודעים לחידוש של החוזה מעת לעת</w:t>
      </w:r>
      <w:r>
        <w:rPr>
          <w:rStyle w:val="emailstyle17"/>
          <w:rFonts w:ascii="Times New Roman" w:hAnsi="Times New Roman" w:cs="David" w:hint="cs"/>
          <w:color w:val="auto"/>
          <w:rtl/>
        </w:rPr>
        <w:t>.</w:t>
      </w:r>
      <w:r w:rsidR="00726756">
        <w:rPr>
          <w:rStyle w:val="emailstyle17"/>
          <w:rFonts w:ascii="Times New Roman" w:hAnsi="Times New Roman" w:cs="David" w:hint="cs"/>
          <w:color w:val="auto"/>
          <w:rtl/>
        </w:rPr>
        <w:t xml:space="preserve"> </w:t>
      </w:r>
    </w:p>
    <w:p w14:paraId="72F20379" w14:textId="77777777" w:rsidR="00D51CEB" w:rsidRDefault="00726756" w:rsidP="00803690">
      <w:pPr>
        <w:pStyle w:val="11"/>
        <w:numPr>
          <w:ilvl w:val="0"/>
          <w:numId w:val="14"/>
        </w:numPr>
        <w:spacing w:before="0" w:after="240" w:line="360" w:lineRule="auto"/>
        <w:ind w:right="0"/>
        <w:rPr>
          <w:rStyle w:val="emailstyle17"/>
          <w:rFonts w:ascii="Times New Roman" w:hAnsi="Times New Roman" w:cs="David"/>
          <w:color w:val="auto"/>
        </w:rPr>
      </w:pPr>
      <w:del w:id="206" w:author="Shimon" w:date="2019-07-11T11:59:00Z">
        <w:r w:rsidRPr="00726756" w:rsidDel="00D81763">
          <w:rPr>
            <w:rStyle w:val="emailstyle17"/>
            <w:rFonts w:ascii="Times New Roman" w:hAnsi="Times New Roman" w:cs="David" w:hint="cs"/>
            <w:color w:val="auto"/>
            <w:rtl/>
          </w:rPr>
          <w:delText>כך, למשל,</w:delText>
        </w:r>
      </w:del>
      <w:r w:rsidRPr="00726756">
        <w:rPr>
          <w:rStyle w:val="emailstyle17"/>
          <w:rFonts w:ascii="Times New Roman" w:hAnsi="Times New Roman" w:cs="David" w:hint="cs"/>
          <w:color w:val="auto"/>
          <w:rtl/>
        </w:rPr>
        <w:t xml:space="preserve"> </w:t>
      </w:r>
      <w:r w:rsidR="00D51CEB" w:rsidRPr="007600AD">
        <w:rPr>
          <w:rStyle w:val="emailstyle17"/>
          <w:rFonts w:ascii="Times New Roman" w:hAnsi="Times New Roman" w:cs="David" w:hint="cs"/>
          <w:color w:val="auto"/>
          <w:rtl/>
        </w:rPr>
        <w:t xml:space="preserve">במהלך השנים שינתה הנתבעת את נוסח החוזה שהוצע לעובדים </w:t>
      </w:r>
      <w:r w:rsidR="00430A54">
        <w:rPr>
          <w:rStyle w:val="emailstyle17"/>
          <w:rFonts w:ascii="Times New Roman" w:hAnsi="Times New Roman" w:cs="David" w:hint="cs"/>
          <w:color w:val="auto"/>
          <w:rtl/>
        </w:rPr>
        <w:t xml:space="preserve">אחרים, </w:t>
      </w:r>
      <w:r w:rsidR="00D51CEB" w:rsidRPr="007600AD">
        <w:rPr>
          <w:rStyle w:val="emailstyle17"/>
          <w:rFonts w:ascii="Times New Roman" w:hAnsi="Times New Roman" w:cs="David" w:hint="cs"/>
          <w:color w:val="auto"/>
          <w:rtl/>
        </w:rPr>
        <w:t xml:space="preserve">במעמד דומה לזה של התובע, כך שסעיף הארכת תוקפו של החוזה </w:t>
      </w:r>
      <w:r w:rsidR="00AF11A6">
        <w:rPr>
          <w:rStyle w:val="emailstyle17"/>
          <w:rFonts w:ascii="Times New Roman" w:hAnsi="Times New Roman" w:cs="David" w:hint="cs"/>
          <w:color w:val="auto"/>
          <w:rtl/>
        </w:rPr>
        <w:t>יהיה</w:t>
      </w:r>
      <w:r w:rsidR="00D51CEB" w:rsidRPr="007600AD">
        <w:rPr>
          <w:rStyle w:val="emailstyle17"/>
          <w:rFonts w:ascii="Times New Roman" w:hAnsi="Times New Roman" w:cs="David" w:hint="cs"/>
          <w:color w:val="auto"/>
          <w:rtl/>
        </w:rPr>
        <w:t xml:space="preserve"> מותנה בהמלצת הממונה. מדובר בשינוי משמעותי, כמובן, אשר מעיד כי הנתבעת הבינה כי נוסח החוזה "הישן" (זה עליו חתום התובע) מקשה עליה את הפסקת תוקפו של החוזה </w:t>
      </w:r>
      <w:r w:rsidR="00430A54">
        <w:rPr>
          <w:rStyle w:val="emailstyle17"/>
          <w:rFonts w:ascii="Times New Roman" w:hAnsi="Times New Roman" w:cs="David" w:hint="cs"/>
          <w:color w:val="auto"/>
          <w:rtl/>
        </w:rPr>
        <w:t>בתום התקופה הקצובה של</w:t>
      </w:r>
      <w:r w:rsidR="00430A54" w:rsidRPr="007600AD">
        <w:rPr>
          <w:rStyle w:val="emailstyle17"/>
          <w:rFonts w:ascii="Times New Roman" w:hAnsi="Times New Roman" w:cs="David" w:hint="cs"/>
          <w:color w:val="auto"/>
          <w:rtl/>
        </w:rPr>
        <w:t xml:space="preserve"> </w:t>
      </w:r>
      <w:r w:rsidR="00D51CEB" w:rsidRPr="007600AD">
        <w:rPr>
          <w:rStyle w:val="emailstyle17"/>
          <w:rFonts w:ascii="Times New Roman" w:hAnsi="Times New Roman" w:cs="David" w:hint="cs"/>
          <w:color w:val="auto"/>
          <w:rtl/>
        </w:rPr>
        <w:t>ארבע שנים.</w:t>
      </w:r>
    </w:p>
    <w:p w14:paraId="54A2E228" w14:textId="77777777" w:rsidR="00582D11" w:rsidRDefault="00726756" w:rsidP="00C01CE5">
      <w:pPr>
        <w:pStyle w:val="11"/>
        <w:spacing w:before="0" w:after="120" w:line="360" w:lineRule="auto"/>
        <w:ind w:left="357" w:firstLine="0"/>
        <w:rPr>
          <w:rStyle w:val="emailstyle17"/>
          <w:rFonts w:ascii="Times New Roman" w:hAnsi="Times New Roman" w:cs="David"/>
          <w:color w:val="auto"/>
          <w:rtl/>
        </w:rPr>
        <w:pPrChange w:id="207" w:author="Shimon" w:date="2019-07-16T13:04:00Z">
          <w:pPr>
            <w:pStyle w:val="11"/>
            <w:spacing w:before="0" w:after="120" w:line="360" w:lineRule="auto"/>
            <w:ind w:left="357" w:firstLine="0"/>
          </w:pPr>
        </w:pPrChange>
      </w:pPr>
      <w:r>
        <w:rPr>
          <w:rStyle w:val="emailstyle17"/>
          <w:rFonts w:ascii="Times New Roman" w:hAnsi="Times New Roman" w:cs="David" w:hint="cs"/>
          <w:color w:val="auto"/>
          <w:rtl/>
        </w:rPr>
        <w:lastRenderedPageBreak/>
        <w:t xml:space="preserve">בהתאם לכך, עוד </w:t>
      </w:r>
      <w:r w:rsidR="00D51CEB" w:rsidRPr="007600AD">
        <w:rPr>
          <w:rStyle w:val="emailstyle17"/>
          <w:rFonts w:ascii="Times New Roman" w:hAnsi="Times New Roman" w:cs="David" w:hint="cs"/>
          <w:color w:val="auto"/>
          <w:rtl/>
        </w:rPr>
        <w:t xml:space="preserve">בשנת 1995 פנה סגן נציב שרות המדינהׂ </w:t>
      </w:r>
      <w:r>
        <w:rPr>
          <w:rStyle w:val="emailstyle17"/>
          <w:rFonts w:ascii="Times New Roman" w:hAnsi="Times New Roman" w:cs="David" w:hint="cs"/>
          <w:color w:val="auto"/>
          <w:rtl/>
        </w:rPr>
        <w:t xml:space="preserve">לתובע, </w:t>
      </w:r>
      <w:r w:rsidR="00D51CEB" w:rsidRPr="007600AD">
        <w:rPr>
          <w:rStyle w:val="emailstyle17"/>
          <w:rFonts w:ascii="Times New Roman" w:hAnsi="Times New Roman" w:cs="David" w:hint="cs"/>
          <w:color w:val="auto"/>
          <w:rtl/>
        </w:rPr>
        <w:t xml:space="preserve">וביקש לשנות את מנגנון הארכת תוקפו של החוזה, כך </w:t>
      </w:r>
      <w:r w:rsidR="00AF11A6">
        <w:rPr>
          <w:rStyle w:val="emailstyle17"/>
          <w:rFonts w:ascii="Times New Roman" w:hAnsi="Times New Roman" w:cs="David" w:hint="cs"/>
          <w:color w:val="auto"/>
          <w:rtl/>
        </w:rPr>
        <w:t>ש</w:t>
      </w:r>
      <w:r w:rsidR="00D51CEB" w:rsidRPr="007600AD">
        <w:rPr>
          <w:rStyle w:val="emailstyle17"/>
          <w:rFonts w:ascii="Times New Roman" w:hAnsi="Times New Roman" w:cs="David" w:hint="cs"/>
          <w:color w:val="auto"/>
          <w:rtl/>
        </w:rPr>
        <w:t>תידרש המלצת הממונה להארכת תוקפו של החוזה (בדומה לנוסח של החוזים החדשים, כאמור לעיל)</w:t>
      </w:r>
      <w:ins w:id="208" w:author="Shimon" w:date="2019-07-11T12:00:00Z">
        <w:r w:rsidR="00D81763">
          <w:rPr>
            <w:rStyle w:val="emailstyle17"/>
            <w:rFonts w:ascii="Times New Roman" w:hAnsi="Times New Roman" w:cs="David" w:hint="cs"/>
            <w:color w:val="auto"/>
            <w:rtl/>
          </w:rPr>
          <w:t xml:space="preserve"> בתמורה </w:t>
        </w:r>
      </w:ins>
      <w:del w:id="209" w:author="Shimon" w:date="2019-07-11T12:00:00Z">
        <w:r w:rsidDel="00D81763">
          <w:rPr>
            <w:rStyle w:val="emailstyle17"/>
            <w:rFonts w:ascii="Times New Roman" w:hAnsi="Times New Roman" w:cs="David" w:hint="cs"/>
            <w:color w:val="auto"/>
            <w:rtl/>
          </w:rPr>
          <w:delText>.</w:delText>
        </w:r>
      </w:del>
      <w:del w:id="210" w:author="Shimon" w:date="2019-07-11T12:01:00Z">
        <w:r w:rsidR="00D51CEB" w:rsidRPr="007600AD" w:rsidDel="00D81763">
          <w:rPr>
            <w:rStyle w:val="emailstyle17"/>
            <w:rFonts w:ascii="Times New Roman" w:hAnsi="Times New Roman" w:cs="David" w:hint="cs"/>
            <w:color w:val="auto"/>
            <w:rtl/>
          </w:rPr>
          <w:delText xml:space="preserve"> </w:delText>
        </w:r>
        <w:r w:rsidR="00D51CEB" w:rsidRPr="00CB1486" w:rsidDel="00D81763">
          <w:rPr>
            <w:rStyle w:val="emailstyle17"/>
            <w:rFonts w:ascii="Times New Roman" w:hAnsi="Times New Roman" w:cs="David" w:hint="cs"/>
            <w:b/>
            <w:bCs/>
            <w:color w:val="auto"/>
            <w:rtl/>
          </w:rPr>
          <w:delText xml:space="preserve">למרות שהוצע לתובע </w:delText>
        </w:r>
      </w:del>
      <w:r w:rsidR="00D51CEB" w:rsidRPr="00CB1486">
        <w:rPr>
          <w:rStyle w:val="emailstyle17"/>
          <w:rFonts w:ascii="Times New Roman" w:hAnsi="Times New Roman" w:cs="David" w:hint="cs"/>
          <w:b/>
          <w:bCs/>
          <w:color w:val="auto"/>
          <w:rtl/>
        </w:rPr>
        <w:t>לשפ</w:t>
      </w:r>
      <w:ins w:id="211" w:author="Shimon" w:date="2019-07-11T12:01:00Z">
        <w:r w:rsidR="00D81763">
          <w:rPr>
            <w:rStyle w:val="emailstyle17"/>
            <w:rFonts w:ascii="Times New Roman" w:hAnsi="Times New Roman" w:cs="David" w:hint="cs"/>
            <w:b/>
            <w:bCs/>
            <w:color w:val="auto"/>
            <w:rtl/>
          </w:rPr>
          <w:t>ו</w:t>
        </w:r>
      </w:ins>
      <w:r w:rsidR="00D51CEB" w:rsidRPr="00CB1486">
        <w:rPr>
          <w:rStyle w:val="emailstyle17"/>
          <w:rFonts w:ascii="Times New Roman" w:hAnsi="Times New Roman" w:cs="David" w:hint="cs"/>
          <w:b/>
          <w:bCs/>
          <w:color w:val="auto"/>
          <w:rtl/>
        </w:rPr>
        <w:t xml:space="preserve">ר </w:t>
      </w:r>
      <w:del w:id="212" w:author="Shimon" w:date="2019-07-11T12:01:00Z">
        <w:r w:rsidR="00D51CEB" w:rsidRPr="00CB1486" w:rsidDel="00D81763">
          <w:rPr>
            <w:rStyle w:val="emailstyle17"/>
            <w:rFonts w:ascii="Times New Roman" w:hAnsi="Times New Roman" w:cs="David" w:hint="cs"/>
            <w:b/>
            <w:bCs/>
            <w:color w:val="auto"/>
            <w:rtl/>
          </w:rPr>
          <w:delText>את</w:delText>
        </w:r>
      </w:del>
      <w:r w:rsidR="00D51CEB" w:rsidRPr="00CB1486">
        <w:rPr>
          <w:rStyle w:val="emailstyle17"/>
          <w:rFonts w:ascii="Times New Roman" w:hAnsi="Times New Roman" w:cs="David" w:hint="cs"/>
          <w:b/>
          <w:bCs/>
          <w:color w:val="auto"/>
          <w:rtl/>
        </w:rPr>
        <w:t xml:space="preserve"> תנאי </w:t>
      </w:r>
      <w:del w:id="213" w:author="Shimon" w:date="2019-07-11T12:01:00Z">
        <w:r w:rsidR="00D51CEB" w:rsidRPr="00CB1486" w:rsidDel="00D81763">
          <w:rPr>
            <w:rStyle w:val="emailstyle17"/>
            <w:rFonts w:ascii="Times New Roman" w:hAnsi="Times New Roman" w:cs="David" w:hint="cs"/>
            <w:b/>
            <w:bCs/>
            <w:color w:val="auto"/>
            <w:rtl/>
          </w:rPr>
          <w:delText>ה</w:delText>
        </w:r>
      </w:del>
      <w:ins w:id="214" w:author="Shimon" w:date="2019-07-11T12:01:00Z">
        <w:r w:rsidR="00D81763">
          <w:rPr>
            <w:rStyle w:val="emailstyle17"/>
            <w:rFonts w:ascii="Times New Roman" w:hAnsi="Times New Roman" w:cs="David" w:hint="cs"/>
            <w:b/>
            <w:bCs/>
            <w:color w:val="auto"/>
            <w:rtl/>
          </w:rPr>
          <w:t xml:space="preserve">הפרישה </w:t>
        </w:r>
      </w:ins>
      <w:del w:id="215" w:author="Shimon" w:date="2019-07-11T12:01:00Z">
        <w:r w:rsidR="00D51CEB" w:rsidRPr="00CB1486" w:rsidDel="00D81763">
          <w:rPr>
            <w:rStyle w:val="emailstyle17"/>
            <w:rFonts w:ascii="Times New Roman" w:hAnsi="Times New Roman" w:cs="David" w:hint="cs"/>
            <w:b/>
            <w:bCs/>
            <w:color w:val="auto"/>
            <w:rtl/>
          </w:rPr>
          <w:delText>חוזה</w:delText>
        </w:r>
        <w:r w:rsidR="00430A54" w:rsidRPr="00CB1486" w:rsidDel="00D81763">
          <w:rPr>
            <w:rStyle w:val="emailstyle17"/>
            <w:rFonts w:ascii="Times New Roman" w:hAnsi="Times New Roman" w:cs="David" w:hint="cs"/>
            <w:b/>
            <w:bCs/>
            <w:color w:val="auto"/>
            <w:rtl/>
          </w:rPr>
          <w:delText xml:space="preserve"> האחרים</w:delText>
        </w:r>
        <w:r w:rsidR="00D51CEB" w:rsidRPr="00CB1486" w:rsidDel="00D81763">
          <w:rPr>
            <w:rStyle w:val="emailstyle17"/>
            <w:rFonts w:ascii="Times New Roman" w:hAnsi="Times New Roman" w:cs="David" w:hint="cs"/>
            <w:b/>
            <w:bCs/>
            <w:color w:val="auto"/>
            <w:rtl/>
          </w:rPr>
          <w:delText>,</w:delText>
        </w:r>
      </w:del>
      <w:r w:rsidR="00D51CEB" w:rsidRPr="00CB1486">
        <w:rPr>
          <w:rStyle w:val="emailstyle17"/>
          <w:rFonts w:ascii="Times New Roman" w:hAnsi="Times New Roman" w:cs="David" w:hint="cs"/>
          <w:b/>
          <w:bCs/>
          <w:color w:val="auto"/>
          <w:rtl/>
        </w:rPr>
        <w:t xml:space="preserve"> </w:t>
      </w:r>
      <w:ins w:id="216" w:author="Shimon" w:date="2019-07-16T00:02:00Z">
        <w:r w:rsidR="00D7457C">
          <w:rPr>
            <w:rStyle w:val="emailstyle17"/>
            <w:rFonts w:ascii="Times New Roman" w:hAnsi="Times New Roman" w:cs="David" w:hint="cs"/>
            <w:b/>
            <w:bCs/>
            <w:color w:val="auto"/>
            <w:rtl/>
          </w:rPr>
          <w:t xml:space="preserve">. </w:t>
        </w:r>
      </w:ins>
      <w:del w:id="217" w:author="Shimon" w:date="2019-07-16T00:02:00Z">
        <w:r w:rsidR="00D51CEB" w:rsidRPr="00CB1486" w:rsidDel="00D7457C">
          <w:rPr>
            <w:rStyle w:val="emailstyle17"/>
            <w:rFonts w:ascii="Times New Roman" w:hAnsi="Times New Roman" w:cs="David" w:hint="cs"/>
            <w:b/>
            <w:bCs/>
            <w:color w:val="auto"/>
            <w:rtl/>
          </w:rPr>
          <w:delText>הוא</w:delText>
        </w:r>
      </w:del>
      <w:ins w:id="218" w:author="Shimon" w:date="2019-07-16T00:02:00Z">
        <w:r w:rsidR="00D7457C">
          <w:rPr>
            <w:rStyle w:val="emailstyle17"/>
            <w:rFonts w:ascii="Times New Roman" w:hAnsi="Times New Roman" w:cs="David" w:hint="cs"/>
            <w:b/>
            <w:bCs/>
            <w:color w:val="auto"/>
            <w:rtl/>
          </w:rPr>
          <w:t xml:space="preserve">התובע </w:t>
        </w:r>
      </w:ins>
      <w:r w:rsidR="00D51CEB" w:rsidRPr="00CB1486">
        <w:rPr>
          <w:rStyle w:val="emailstyle17"/>
          <w:rFonts w:ascii="Times New Roman" w:hAnsi="Times New Roman" w:cs="David" w:hint="cs"/>
          <w:b/>
          <w:bCs/>
          <w:color w:val="auto"/>
          <w:rtl/>
        </w:rPr>
        <w:t xml:space="preserve"> סירב, </w:t>
      </w:r>
      <w:ins w:id="219" w:author="Shimon" w:date="2019-07-16T00:03:00Z">
        <w:r w:rsidR="00D7457C" w:rsidRPr="003D7F8B">
          <w:rPr>
            <w:rStyle w:val="emailstyle17"/>
            <w:rFonts w:ascii="Times New Roman" w:hAnsi="Times New Roman" w:cs="David" w:hint="cs"/>
            <w:color w:val="auto"/>
            <w:rtl/>
            <w:rPrChange w:id="220" w:author="Shimon" w:date="2019-07-16T00:14:00Z">
              <w:rPr>
                <w:rStyle w:val="emailstyle17"/>
                <w:rFonts w:ascii="Times New Roman" w:hAnsi="Times New Roman" w:cs="David" w:hint="cs"/>
                <w:b/>
                <w:bCs/>
                <w:color w:val="auto"/>
                <w:rtl/>
              </w:rPr>
            </w:rPrChange>
          </w:rPr>
          <w:t xml:space="preserve">בין היתר משום </w:t>
        </w:r>
      </w:ins>
      <w:ins w:id="221" w:author="Shimon" w:date="2019-07-16T00:04:00Z">
        <w:r w:rsidR="00D7457C" w:rsidRPr="003D7F8B">
          <w:rPr>
            <w:rStyle w:val="emailstyle17"/>
            <w:rFonts w:ascii="Times New Roman" w:hAnsi="Times New Roman" w:cs="David" w:hint="cs"/>
            <w:color w:val="auto"/>
            <w:rtl/>
            <w:rPrChange w:id="222" w:author="Shimon" w:date="2019-07-16T00:14:00Z">
              <w:rPr>
                <w:rStyle w:val="emailstyle17"/>
                <w:rFonts w:ascii="Times New Roman" w:hAnsi="Times New Roman" w:cs="David" w:hint="cs"/>
                <w:b/>
                <w:bCs/>
                <w:color w:val="auto"/>
                <w:rtl/>
              </w:rPr>
            </w:rPrChange>
          </w:rPr>
          <w:t>ש</w:t>
        </w:r>
      </w:ins>
      <w:ins w:id="223" w:author="Shimon" w:date="2019-07-16T00:06:00Z">
        <w:r w:rsidR="003D7F8B" w:rsidRPr="003D7F8B">
          <w:rPr>
            <w:rStyle w:val="emailstyle17"/>
            <w:rFonts w:ascii="Times New Roman" w:hAnsi="Times New Roman" w:cs="David" w:hint="cs"/>
            <w:color w:val="auto"/>
            <w:rtl/>
            <w:rPrChange w:id="224" w:author="Shimon" w:date="2019-07-16T00:14:00Z">
              <w:rPr>
                <w:rStyle w:val="emailstyle17"/>
                <w:rFonts w:ascii="Times New Roman" w:hAnsi="Times New Roman" w:cs="David" w:hint="cs"/>
                <w:b/>
                <w:bCs/>
                <w:color w:val="auto"/>
                <w:rtl/>
              </w:rPr>
            </w:rPrChange>
          </w:rPr>
          <w:t xml:space="preserve">תנאי הפרישה </w:t>
        </w:r>
      </w:ins>
      <w:ins w:id="225" w:author="Shimon" w:date="2019-07-16T00:08:00Z">
        <w:r w:rsidR="003D7F8B" w:rsidRPr="003D7F8B">
          <w:rPr>
            <w:rStyle w:val="emailstyle17"/>
            <w:rFonts w:ascii="Times New Roman" w:hAnsi="Times New Roman" w:cs="David" w:hint="cs"/>
            <w:color w:val="auto"/>
            <w:rtl/>
            <w:rPrChange w:id="226" w:author="Shimon" w:date="2019-07-16T00:14:00Z">
              <w:rPr>
                <w:rStyle w:val="emailstyle17"/>
                <w:rFonts w:ascii="Times New Roman" w:hAnsi="Times New Roman" w:cs="David" w:hint="cs"/>
                <w:b/>
                <w:bCs/>
                <w:color w:val="auto"/>
                <w:rtl/>
              </w:rPr>
            </w:rPrChange>
          </w:rPr>
          <w:t>המוצעים שיפרו רק את הפנסיה הצפויה למ</w:t>
        </w:r>
      </w:ins>
      <w:ins w:id="227" w:author="Shimon" w:date="2019-07-16T00:10:00Z">
        <w:r w:rsidR="003D7F8B" w:rsidRPr="003D7F8B">
          <w:rPr>
            <w:rStyle w:val="emailstyle17"/>
            <w:rFonts w:ascii="Times New Roman" w:hAnsi="Times New Roman" w:cs="David" w:hint="cs"/>
            <w:color w:val="auto"/>
            <w:rtl/>
            <w:rPrChange w:id="228" w:author="Shimon" w:date="2019-07-16T00:14:00Z">
              <w:rPr>
                <w:rStyle w:val="emailstyle17"/>
                <w:rFonts w:ascii="Times New Roman" w:hAnsi="Times New Roman" w:cs="David" w:hint="cs"/>
                <w:b/>
                <w:bCs/>
                <w:color w:val="auto"/>
                <w:rtl/>
              </w:rPr>
            </w:rPrChange>
          </w:rPr>
          <w:t>י שהתכוין לפרוש לאחר תקופ</w:t>
        </w:r>
      </w:ins>
      <w:ins w:id="229" w:author="Shimon" w:date="2019-07-16T00:11:00Z">
        <w:r w:rsidR="003D7F8B" w:rsidRPr="003D7F8B">
          <w:rPr>
            <w:rStyle w:val="emailstyle17"/>
            <w:rFonts w:ascii="Times New Roman" w:hAnsi="Times New Roman" w:cs="David" w:hint="cs"/>
            <w:color w:val="auto"/>
            <w:rtl/>
            <w:rPrChange w:id="230" w:author="Shimon" w:date="2019-07-16T00:14:00Z">
              <w:rPr>
                <w:rStyle w:val="emailstyle17"/>
                <w:rFonts w:ascii="Times New Roman" w:hAnsi="Times New Roman" w:cs="David" w:hint="cs"/>
                <w:b/>
                <w:bCs/>
                <w:color w:val="auto"/>
                <w:rtl/>
              </w:rPr>
            </w:rPrChange>
          </w:rPr>
          <w:t>ת</w:t>
        </w:r>
      </w:ins>
      <w:ins w:id="231" w:author="Shimon" w:date="2019-07-16T00:10:00Z">
        <w:r w:rsidR="003D7F8B" w:rsidRPr="003D7F8B">
          <w:rPr>
            <w:rStyle w:val="emailstyle17"/>
            <w:rFonts w:ascii="Times New Roman" w:hAnsi="Times New Roman" w:cs="David" w:hint="cs"/>
            <w:color w:val="auto"/>
            <w:rtl/>
            <w:rPrChange w:id="232" w:author="Shimon" w:date="2019-07-16T00:14:00Z">
              <w:rPr>
                <w:rStyle w:val="emailstyle17"/>
                <w:rFonts w:ascii="Times New Roman" w:hAnsi="Times New Roman" w:cs="David" w:hint="cs"/>
                <w:b/>
                <w:bCs/>
                <w:color w:val="auto"/>
                <w:rtl/>
              </w:rPr>
            </w:rPrChange>
          </w:rPr>
          <w:t xml:space="preserve"> </w:t>
        </w:r>
      </w:ins>
      <w:ins w:id="233" w:author="Shimon" w:date="2019-07-16T00:11:00Z">
        <w:r w:rsidR="003D7F8B" w:rsidRPr="003D7F8B">
          <w:rPr>
            <w:rStyle w:val="emailstyle17"/>
            <w:rFonts w:ascii="Times New Roman" w:hAnsi="Times New Roman" w:cs="David" w:hint="cs"/>
            <w:color w:val="auto"/>
            <w:rtl/>
            <w:rPrChange w:id="234" w:author="Shimon" w:date="2019-07-16T00:14:00Z">
              <w:rPr>
                <w:rStyle w:val="emailstyle17"/>
                <w:rFonts w:ascii="Times New Roman" w:hAnsi="Times New Roman" w:cs="David" w:hint="cs"/>
                <w:b/>
                <w:bCs/>
                <w:color w:val="auto"/>
                <w:rtl/>
              </w:rPr>
            </w:rPrChange>
          </w:rPr>
          <w:t>עבודה לא ארוכה יחסית ב</w:t>
        </w:r>
      </w:ins>
      <w:ins w:id="235" w:author="Shimon" w:date="2019-07-16T00:12:00Z">
        <w:r w:rsidR="003D7F8B" w:rsidRPr="003D7F8B">
          <w:rPr>
            <w:rStyle w:val="emailstyle17"/>
            <w:rFonts w:ascii="Times New Roman" w:hAnsi="Times New Roman" w:cs="David" w:hint="cs"/>
            <w:color w:val="auto"/>
            <w:rtl/>
            <w:rPrChange w:id="236" w:author="Shimon" w:date="2019-07-16T00:14:00Z">
              <w:rPr>
                <w:rStyle w:val="emailstyle17"/>
                <w:rFonts w:ascii="Times New Roman" w:hAnsi="Times New Roman" w:cs="David" w:hint="cs"/>
                <w:b/>
                <w:bCs/>
                <w:color w:val="auto"/>
                <w:rtl/>
              </w:rPr>
            </w:rPrChange>
          </w:rPr>
          <w:t>מסגרת ה</w:t>
        </w:r>
      </w:ins>
      <w:ins w:id="237" w:author="Shimon" w:date="2019-07-16T00:11:00Z">
        <w:r w:rsidR="003D7F8B" w:rsidRPr="003D7F8B">
          <w:rPr>
            <w:rStyle w:val="emailstyle17"/>
            <w:rFonts w:ascii="Times New Roman" w:hAnsi="Times New Roman" w:cs="David" w:hint="cs"/>
            <w:color w:val="auto"/>
            <w:rtl/>
            <w:rPrChange w:id="238" w:author="Shimon" w:date="2019-07-16T00:14:00Z">
              <w:rPr>
                <w:rStyle w:val="emailstyle17"/>
                <w:rFonts w:ascii="Times New Roman" w:hAnsi="Times New Roman" w:cs="David" w:hint="cs"/>
                <w:b/>
                <w:bCs/>
                <w:color w:val="auto"/>
                <w:rtl/>
              </w:rPr>
            </w:rPrChange>
          </w:rPr>
          <w:t>חוזה</w:t>
        </w:r>
      </w:ins>
      <w:ins w:id="239" w:author="Shimon" w:date="2019-07-16T00:12:00Z">
        <w:r w:rsidR="003D7F8B" w:rsidRPr="003D7F8B">
          <w:rPr>
            <w:rStyle w:val="emailstyle17"/>
            <w:rFonts w:ascii="Times New Roman" w:hAnsi="Times New Roman" w:cs="David" w:hint="cs"/>
            <w:color w:val="auto"/>
            <w:rtl/>
            <w:rPrChange w:id="240" w:author="Shimon" w:date="2019-07-16T00:14:00Z">
              <w:rPr>
                <w:rStyle w:val="emailstyle17"/>
                <w:rFonts w:ascii="Times New Roman" w:hAnsi="Times New Roman" w:cs="David" w:hint="cs"/>
                <w:b/>
                <w:bCs/>
                <w:color w:val="auto"/>
                <w:rtl/>
              </w:rPr>
            </w:rPrChange>
          </w:rPr>
          <w:t>,</w:t>
        </w:r>
      </w:ins>
      <w:ins w:id="241" w:author="Shimon" w:date="2019-07-16T00:11:00Z">
        <w:r w:rsidR="003D7F8B" w:rsidRPr="003D7F8B">
          <w:rPr>
            <w:rStyle w:val="emailstyle17"/>
            <w:rFonts w:ascii="Times New Roman" w:hAnsi="Times New Roman" w:cs="David" w:hint="cs"/>
            <w:color w:val="auto"/>
            <w:rtl/>
            <w:rPrChange w:id="242" w:author="Shimon" w:date="2019-07-16T00:14:00Z">
              <w:rPr>
                <w:rStyle w:val="emailstyle17"/>
                <w:rFonts w:ascii="Times New Roman" w:hAnsi="Times New Roman" w:cs="David" w:hint="cs"/>
                <w:b/>
                <w:bCs/>
                <w:color w:val="auto"/>
                <w:rtl/>
              </w:rPr>
            </w:rPrChange>
          </w:rPr>
          <w:t xml:space="preserve"> כמו עובדים ותיקים הקר</w:t>
        </w:r>
      </w:ins>
      <w:ins w:id="243" w:author="Shimon" w:date="2019-07-16T00:12:00Z">
        <w:r w:rsidR="003D7F8B" w:rsidRPr="003D7F8B">
          <w:rPr>
            <w:rStyle w:val="emailstyle17"/>
            <w:rFonts w:ascii="Times New Roman" w:hAnsi="Times New Roman" w:cs="David" w:hint="cs"/>
            <w:color w:val="auto"/>
            <w:rtl/>
            <w:rPrChange w:id="244" w:author="Shimon" w:date="2019-07-16T00:14:00Z">
              <w:rPr>
                <w:rStyle w:val="emailstyle17"/>
                <w:rFonts w:ascii="Times New Roman" w:hAnsi="Times New Roman" w:cs="David" w:hint="cs"/>
                <w:b/>
                <w:bCs/>
                <w:color w:val="auto"/>
                <w:rtl/>
              </w:rPr>
            </w:rPrChange>
          </w:rPr>
          <w:t>ו</w:t>
        </w:r>
      </w:ins>
      <w:ins w:id="245" w:author="Shimon" w:date="2019-07-16T00:11:00Z">
        <w:r w:rsidR="003D7F8B" w:rsidRPr="003D7F8B">
          <w:rPr>
            <w:rStyle w:val="emailstyle17"/>
            <w:rFonts w:ascii="Times New Roman" w:hAnsi="Times New Roman" w:cs="David" w:hint="cs"/>
            <w:color w:val="auto"/>
            <w:rtl/>
            <w:rPrChange w:id="246" w:author="Shimon" w:date="2019-07-16T00:14:00Z">
              <w:rPr>
                <w:rStyle w:val="emailstyle17"/>
                <w:rFonts w:ascii="Times New Roman" w:hAnsi="Times New Roman" w:cs="David" w:hint="cs"/>
                <w:b/>
                <w:bCs/>
                <w:color w:val="auto"/>
                <w:rtl/>
              </w:rPr>
            </w:rPrChange>
          </w:rPr>
          <w:t>ב</w:t>
        </w:r>
      </w:ins>
      <w:ins w:id="247" w:author="Shimon" w:date="2019-07-16T00:12:00Z">
        <w:r w:rsidR="003D7F8B" w:rsidRPr="003D7F8B">
          <w:rPr>
            <w:rStyle w:val="emailstyle17"/>
            <w:rFonts w:ascii="Times New Roman" w:hAnsi="Times New Roman" w:cs="David" w:hint="cs"/>
            <w:color w:val="auto"/>
            <w:rtl/>
            <w:rPrChange w:id="248" w:author="Shimon" w:date="2019-07-16T00:14:00Z">
              <w:rPr>
                <w:rStyle w:val="emailstyle17"/>
                <w:rFonts w:ascii="Times New Roman" w:hAnsi="Times New Roman" w:cs="David" w:hint="cs"/>
                <w:b/>
                <w:bCs/>
                <w:color w:val="auto"/>
                <w:rtl/>
              </w:rPr>
            </w:rPrChange>
          </w:rPr>
          <w:t>י</w:t>
        </w:r>
      </w:ins>
      <w:ins w:id="249" w:author="Shimon" w:date="2019-07-16T00:11:00Z">
        <w:r w:rsidR="003D7F8B" w:rsidRPr="003D7F8B">
          <w:rPr>
            <w:rStyle w:val="emailstyle17"/>
            <w:rFonts w:ascii="Times New Roman" w:hAnsi="Times New Roman" w:cs="David" w:hint="cs"/>
            <w:color w:val="auto"/>
            <w:rtl/>
            <w:rPrChange w:id="250" w:author="Shimon" w:date="2019-07-16T00:14:00Z">
              <w:rPr>
                <w:rStyle w:val="emailstyle17"/>
                <w:rFonts w:ascii="Times New Roman" w:hAnsi="Times New Roman" w:cs="David" w:hint="cs"/>
                <w:b/>
                <w:bCs/>
                <w:color w:val="auto"/>
                <w:rtl/>
              </w:rPr>
            </w:rPrChange>
          </w:rPr>
          <w:t>ם לגיל פרישה</w:t>
        </w:r>
      </w:ins>
      <w:ins w:id="251" w:author="Shimon" w:date="2019-07-16T00:13:00Z">
        <w:r w:rsidR="003D7F8B" w:rsidRPr="00857B2F">
          <w:rPr>
            <w:rStyle w:val="emailstyle17"/>
            <w:rFonts w:ascii="Times New Roman" w:hAnsi="Times New Roman" w:cs="David" w:hint="cs"/>
            <w:color w:val="auto"/>
            <w:rtl/>
            <w:rPrChange w:id="252" w:author="Shimon" w:date="2019-07-16T00:16:00Z">
              <w:rPr>
                <w:rStyle w:val="emailstyle17"/>
                <w:rFonts w:ascii="Times New Roman" w:hAnsi="Times New Roman" w:cs="David" w:hint="cs"/>
                <w:b/>
                <w:bCs/>
                <w:color w:val="auto"/>
                <w:rtl/>
              </w:rPr>
            </w:rPrChange>
          </w:rPr>
          <w:t xml:space="preserve">. </w:t>
        </w:r>
      </w:ins>
      <w:ins w:id="253" w:author="Shimon" w:date="2019-07-16T00:16:00Z">
        <w:r w:rsidR="00857B2F">
          <w:rPr>
            <w:rStyle w:val="emailstyle17"/>
            <w:rFonts w:ascii="Times New Roman" w:hAnsi="Times New Roman" w:cs="David" w:hint="cs"/>
            <w:color w:val="auto"/>
            <w:rtl/>
          </w:rPr>
          <w:t>מנקודת מבט של עובד צעיר</w:t>
        </w:r>
      </w:ins>
      <w:ins w:id="254" w:author="Shimon" w:date="2019-07-16T00:19:00Z">
        <w:r w:rsidR="00857B2F">
          <w:rPr>
            <w:rStyle w:val="emailstyle17"/>
            <w:rFonts w:ascii="Times New Roman" w:hAnsi="Times New Roman" w:cs="David" w:hint="cs"/>
            <w:color w:val="auto"/>
            <w:rtl/>
          </w:rPr>
          <w:t xml:space="preserve"> יחסית</w:t>
        </w:r>
      </w:ins>
      <w:ins w:id="255" w:author="Shimon" w:date="2019-07-16T00:16:00Z">
        <w:r w:rsidR="00857B2F">
          <w:rPr>
            <w:rStyle w:val="emailstyle17"/>
            <w:rFonts w:ascii="Times New Roman" w:hAnsi="Times New Roman" w:cs="David" w:hint="cs"/>
            <w:color w:val="auto"/>
            <w:rtl/>
          </w:rPr>
          <w:t xml:space="preserve">, שלפניו אופק </w:t>
        </w:r>
      </w:ins>
      <w:ins w:id="256" w:author="Shimon" w:date="2019-07-16T00:18:00Z">
        <w:r w:rsidR="00857B2F">
          <w:rPr>
            <w:rStyle w:val="emailstyle17"/>
            <w:rFonts w:ascii="Times New Roman" w:hAnsi="Times New Roman" w:cs="David" w:hint="cs"/>
            <w:color w:val="auto"/>
            <w:rtl/>
          </w:rPr>
          <w:t>של קרירה אפשרית</w:t>
        </w:r>
      </w:ins>
      <w:ins w:id="257" w:author="Shimon" w:date="2019-07-16T00:19:00Z">
        <w:r w:rsidR="00857B2F">
          <w:rPr>
            <w:rStyle w:val="emailstyle17"/>
            <w:rFonts w:ascii="Times New Roman" w:hAnsi="Times New Roman" w:cs="David" w:hint="cs"/>
            <w:color w:val="auto"/>
            <w:rtl/>
          </w:rPr>
          <w:t xml:space="preserve"> במסגרת החוזה </w:t>
        </w:r>
      </w:ins>
      <w:ins w:id="258" w:author="Shimon" w:date="2019-07-16T00:20:00Z">
        <w:r w:rsidR="00857B2F">
          <w:rPr>
            <w:rStyle w:val="emailstyle17"/>
            <w:rFonts w:ascii="Times New Roman" w:hAnsi="Times New Roman" w:cs="David" w:hint="cs"/>
            <w:color w:val="auto"/>
            <w:rtl/>
          </w:rPr>
          <w:t>ארוכה אפילו יותר מ</w:t>
        </w:r>
      </w:ins>
      <w:ins w:id="259" w:author="Shimon" w:date="2019-07-16T00:19:00Z">
        <w:r w:rsidR="00857B2F">
          <w:rPr>
            <w:rStyle w:val="emailstyle17"/>
            <w:rFonts w:ascii="Times New Roman" w:hAnsi="Times New Roman" w:cs="David" w:hint="cs"/>
            <w:color w:val="auto"/>
            <w:rtl/>
          </w:rPr>
          <w:t xml:space="preserve">תקופת העבודה </w:t>
        </w:r>
      </w:ins>
      <w:ins w:id="260" w:author="Shimon" w:date="2019-07-16T00:20:00Z">
        <w:r w:rsidR="00857B2F">
          <w:rPr>
            <w:rStyle w:val="emailstyle17"/>
            <w:rFonts w:ascii="Times New Roman" w:hAnsi="Times New Roman" w:cs="David" w:hint="cs"/>
            <w:color w:val="auto"/>
            <w:rtl/>
          </w:rPr>
          <w:t xml:space="preserve">בכתב מינוי, </w:t>
        </w:r>
      </w:ins>
      <w:ins w:id="261" w:author="Shimon" w:date="2019-07-16T00:24:00Z">
        <w:r w:rsidR="00857B2F">
          <w:rPr>
            <w:rStyle w:val="emailstyle17"/>
            <w:rFonts w:ascii="Times New Roman" w:hAnsi="Times New Roman" w:cs="David" w:hint="cs"/>
            <w:color w:val="auto"/>
            <w:rtl/>
          </w:rPr>
          <w:t>לא היה ב</w:t>
        </w:r>
      </w:ins>
      <w:ins w:id="262" w:author="Shimon" w:date="2019-07-16T00:21:00Z">
        <w:r w:rsidR="00857B2F">
          <w:rPr>
            <w:rStyle w:val="emailstyle17"/>
            <w:rFonts w:ascii="Times New Roman" w:hAnsi="Times New Roman" w:cs="David" w:hint="cs"/>
            <w:color w:val="auto"/>
            <w:rtl/>
          </w:rPr>
          <w:t xml:space="preserve">שינוי </w:t>
        </w:r>
      </w:ins>
      <w:ins w:id="263" w:author="Shimon" w:date="2019-07-16T00:24:00Z">
        <w:r w:rsidR="00857B2F">
          <w:rPr>
            <w:rStyle w:val="emailstyle17"/>
            <w:rFonts w:ascii="Times New Roman" w:hAnsi="Times New Roman" w:cs="David" w:hint="cs"/>
            <w:color w:val="auto"/>
            <w:rtl/>
          </w:rPr>
          <w:t>המוצע שיפור אלא</w:t>
        </w:r>
      </w:ins>
      <w:ins w:id="264" w:author="Shimon" w:date="2019-07-16T00:25:00Z">
        <w:r w:rsidR="00857B2F">
          <w:rPr>
            <w:rStyle w:val="emailstyle17"/>
            <w:rFonts w:ascii="Times New Roman" w:hAnsi="Times New Roman" w:cs="David" w:hint="cs"/>
            <w:color w:val="auto"/>
            <w:rtl/>
          </w:rPr>
          <w:t xml:space="preserve"> פגיעה בפנסיה הצפויה.</w:t>
        </w:r>
        <w:r w:rsidR="00582D11">
          <w:rPr>
            <w:rStyle w:val="emailstyle17"/>
            <w:rFonts w:ascii="Times New Roman" w:hAnsi="Times New Roman" w:cs="David" w:hint="cs"/>
            <w:b/>
            <w:bCs/>
            <w:color w:val="auto"/>
            <w:rtl/>
          </w:rPr>
          <w:t xml:space="preserve"> </w:t>
        </w:r>
      </w:ins>
      <w:r w:rsidR="00582D11">
        <w:rPr>
          <w:rStyle w:val="emailstyle17"/>
          <w:rFonts w:ascii="Times New Roman" w:hAnsi="Times New Roman" w:cs="David" w:hint="cs"/>
          <w:color w:val="auto"/>
          <w:rtl/>
        </w:rPr>
        <w:t>ו</w:t>
      </w:r>
      <w:r w:rsidR="00D51CEB" w:rsidRPr="00857B2F">
        <w:rPr>
          <w:rStyle w:val="emailstyle17"/>
          <w:rFonts w:ascii="Times New Roman" w:hAnsi="Times New Roman" w:cs="David" w:hint="cs"/>
          <w:b/>
          <w:bCs/>
          <w:color w:val="auto"/>
          <w:rtl/>
          <w:rPrChange w:id="265" w:author="Shimon" w:date="2019-07-16T00:16:00Z">
            <w:rPr>
              <w:rStyle w:val="emailstyle17"/>
              <w:rFonts w:ascii="Times New Roman" w:hAnsi="Times New Roman" w:cs="David" w:hint="cs"/>
              <w:b/>
              <w:bCs/>
              <w:color w:val="auto"/>
              <w:rtl/>
            </w:rPr>
          </w:rPrChange>
        </w:rPr>
        <w:t>החוזה</w:t>
      </w:r>
      <w:r w:rsidR="00D51CEB" w:rsidRPr="00CB1486">
        <w:rPr>
          <w:rStyle w:val="emailstyle17"/>
          <w:rFonts w:ascii="Times New Roman" w:hAnsi="Times New Roman" w:cs="David" w:hint="cs"/>
          <w:b/>
          <w:bCs/>
          <w:color w:val="auto"/>
          <w:rtl/>
        </w:rPr>
        <w:t xml:space="preserve"> נשאר בנוסחו המקורי</w:t>
      </w:r>
      <w:r w:rsidR="00D51CEB" w:rsidRPr="007600AD">
        <w:rPr>
          <w:rStyle w:val="emailstyle17"/>
          <w:rFonts w:ascii="Times New Roman" w:hAnsi="Times New Roman" w:cs="David" w:hint="cs"/>
          <w:color w:val="auto"/>
          <w:rtl/>
        </w:rPr>
        <w:t xml:space="preserve">. </w:t>
      </w:r>
    </w:p>
    <w:p w14:paraId="497C2561" w14:textId="07CAE8B5" w:rsidR="00D51CEB" w:rsidRDefault="00D51CEB" w:rsidP="00582D11">
      <w:pPr>
        <w:pStyle w:val="11"/>
        <w:spacing w:before="0" w:after="240" w:line="360" w:lineRule="auto"/>
        <w:ind w:left="360" w:firstLine="0"/>
        <w:rPr>
          <w:rStyle w:val="emailstyle17"/>
          <w:rFonts w:ascii="Times New Roman" w:hAnsi="Times New Roman" w:cs="David"/>
          <w:color w:val="auto"/>
          <w:rtl/>
        </w:rPr>
      </w:pPr>
      <w:r w:rsidRPr="007600AD">
        <w:rPr>
          <w:rStyle w:val="emailstyle17"/>
          <w:rFonts w:ascii="Times New Roman" w:hAnsi="Times New Roman" w:cs="David" w:hint="cs"/>
          <w:color w:val="auto"/>
          <w:rtl/>
        </w:rPr>
        <w:t>ה</w:t>
      </w:r>
      <w:r w:rsidR="00726756">
        <w:rPr>
          <w:rStyle w:val="emailstyle17"/>
          <w:rFonts w:ascii="Times New Roman" w:hAnsi="Times New Roman" w:cs="David" w:hint="cs"/>
          <w:color w:val="auto"/>
          <w:rtl/>
        </w:rPr>
        <w:t>נתבעת</w:t>
      </w:r>
      <w:r w:rsidRPr="007600AD">
        <w:rPr>
          <w:rStyle w:val="emailstyle17"/>
          <w:rFonts w:ascii="Times New Roman" w:hAnsi="Times New Roman" w:cs="David" w:hint="cs"/>
          <w:color w:val="auto"/>
          <w:rtl/>
        </w:rPr>
        <w:t xml:space="preserve"> חזרה והציעה את השינוי הנ"ל בשנת 1997</w:t>
      </w:r>
      <w:r w:rsidR="00AF11A6">
        <w:rPr>
          <w:rStyle w:val="emailstyle17"/>
          <w:rFonts w:ascii="Times New Roman" w:hAnsi="Times New Roman" w:cs="David" w:hint="cs"/>
          <w:color w:val="auto"/>
          <w:rtl/>
        </w:rPr>
        <w:t>,</w:t>
      </w:r>
      <w:r w:rsidRPr="007600AD">
        <w:rPr>
          <w:rStyle w:val="emailstyle17"/>
          <w:rFonts w:ascii="Times New Roman" w:hAnsi="Times New Roman" w:cs="David" w:hint="cs"/>
          <w:color w:val="auto"/>
          <w:rtl/>
        </w:rPr>
        <w:t xml:space="preserve"> והתובע לא הסכים</w:t>
      </w:r>
      <w:r w:rsidR="00AF11A6">
        <w:rPr>
          <w:rStyle w:val="emailstyle17"/>
          <w:rFonts w:ascii="Times New Roman" w:hAnsi="Times New Roman" w:cs="David" w:hint="cs"/>
          <w:color w:val="auto"/>
          <w:rtl/>
        </w:rPr>
        <w:t xml:space="preserve"> לכך פעם נוספת</w:t>
      </w:r>
      <w:ins w:id="266" w:author="Shimon" w:date="2019-07-11T12:02:00Z">
        <w:r w:rsidR="00D81763">
          <w:rPr>
            <w:rStyle w:val="emailstyle17"/>
            <w:rFonts w:ascii="Times New Roman" w:hAnsi="Times New Roman" w:cs="David" w:hint="cs"/>
            <w:color w:val="auto"/>
            <w:rtl/>
          </w:rPr>
          <w:t xml:space="preserve"> </w:t>
        </w:r>
      </w:ins>
      <w:del w:id="267" w:author="Shimon" w:date="2019-07-11T12:02:00Z">
        <w:r w:rsidRPr="007600AD" w:rsidDel="00D81763">
          <w:rPr>
            <w:rStyle w:val="emailstyle17"/>
            <w:rFonts w:ascii="Times New Roman" w:hAnsi="Times New Roman" w:cs="David" w:hint="cs"/>
            <w:color w:val="auto"/>
            <w:rtl/>
          </w:rPr>
          <w:delText>.</w:delText>
        </w:r>
      </w:del>
    </w:p>
    <w:p w14:paraId="3AB2CDC9" w14:textId="77777777" w:rsidR="00803690" w:rsidRPr="007600AD" w:rsidRDefault="00803690" w:rsidP="00803690">
      <w:pPr>
        <w:pStyle w:val="11"/>
        <w:spacing w:before="0" w:after="240" w:line="360" w:lineRule="auto"/>
        <w:ind w:left="476" w:hanging="360"/>
        <w:rPr>
          <w:rStyle w:val="emailstyle17"/>
          <w:rFonts w:ascii="Times New Roman" w:hAnsi="Times New Roman" w:cs="David"/>
          <w:color w:val="auto"/>
        </w:rPr>
      </w:pPr>
      <w:r w:rsidRPr="00803690">
        <w:rPr>
          <w:rStyle w:val="emailstyle17"/>
          <w:rFonts w:ascii="Times New Roman" w:hAnsi="Times New Roman" w:cs="David" w:hint="cs"/>
          <w:color w:val="auto"/>
          <w:highlight w:val="yellow"/>
          <w:rtl/>
        </w:rPr>
        <w:t>לאתר את המסמך</w:t>
      </w:r>
      <w:r>
        <w:rPr>
          <w:rStyle w:val="emailstyle17"/>
          <w:rFonts w:ascii="Times New Roman" w:hAnsi="Times New Roman" w:cs="David" w:hint="cs"/>
          <w:color w:val="auto"/>
          <w:highlight w:val="yellow"/>
          <w:rtl/>
        </w:rPr>
        <w:t>, אם יש,</w:t>
      </w:r>
      <w:r w:rsidRPr="00803690">
        <w:rPr>
          <w:rStyle w:val="emailstyle17"/>
          <w:rFonts w:ascii="Times New Roman" w:hAnsi="Times New Roman" w:cs="David" w:hint="cs"/>
          <w:color w:val="auto"/>
          <w:highlight w:val="yellow"/>
          <w:rtl/>
        </w:rPr>
        <w:t xml:space="preserve"> ולצרפו כנספח</w:t>
      </w:r>
    </w:p>
    <w:p w14:paraId="788D5FCC" w14:textId="356B17AC" w:rsidR="00726756" w:rsidRPr="00A23FC8" w:rsidRDefault="00A23FC8" w:rsidP="00582D11">
      <w:pPr>
        <w:pStyle w:val="11"/>
        <w:numPr>
          <w:ilvl w:val="0"/>
          <w:numId w:val="14"/>
        </w:numPr>
        <w:spacing w:before="0" w:after="240" w:line="360" w:lineRule="auto"/>
        <w:ind w:right="0"/>
        <w:rPr>
          <w:rStyle w:val="emailstyle17"/>
          <w:rFonts w:ascii="Times New Roman" w:hAnsi="Times New Roman" w:cs="David"/>
          <w:color w:val="auto"/>
        </w:rPr>
        <w:pPrChange w:id="268" w:author="Shimon" w:date="2019-07-16T00:28:00Z">
          <w:pPr>
            <w:pStyle w:val="11"/>
            <w:numPr>
              <w:numId w:val="14"/>
            </w:numPr>
            <w:tabs>
              <w:tab w:val="num" w:pos="360"/>
            </w:tabs>
            <w:spacing w:before="0" w:after="240" w:line="360" w:lineRule="auto"/>
            <w:ind w:left="360" w:right="360" w:hanging="360"/>
          </w:pPr>
        </w:pPrChange>
      </w:pPr>
      <w:r w:rsidRPr="00A23FC8">
        <w:rPr>
          <w:rStyle w:val="emailstyle17"/>
          <w:rFonts w:ascii="Times New Roman" w:hAnsi="Times New Roman" w:cs="David" w:hint="cs"/>
          <w:color w:val="auto"/>
          <w:rtl/>
        </w:rPr>
        <w:t>ו</w:t>
      </w:r>
      <w:r w:rsidR="00726756" w:rsidRPr="00A23FC8">
        <w:rPr>
          <w:rStyle w:val="emailstyle17"/>
          <w:rFonts w:ascii="Times New Roman" w:hAnsi="Times New Roman" w:cs="David" w:hint="cs"/>
          <w:color w:val="auto"/>
          <w:rtl/>
        </w:rPr>
        <w:t>דוגמא נוספת, מהעת הקרובה יותר</w:t>
      </w:r>
      <w:ins w:id="269" w:author="Shimon" w:date="2019-07-11T12:04:00Z">
        <w:r w:rsidR="00D81763">
          <w:rPr>
            <w:rStyle w:val="emailstyle17"/>
            <w:rFonts w:ascii="Times New Roman" w:hAnsi="Times New Roman" w:cs="David" w:hint="cs"/>
            <w:color w:val="auto"/>
            <w:rtl/>
          </w:rPr>
          <w:t xml:space="preserve">: בעקבות </w:t>
        </w:r>
      </w:ins>
      <w:ins w:id="270" w:author="Shimon" w:date="2019-07-16T00:27:00Z">
        <w:r w:rsidR="00582D11">
          <w:rPr>
            <w:rStyle w:val="emailstyle17"/>
            <w:rFonts w:ascii="Times New Roman" w:hAnsi="Times New Roman" w:cs="David" w:hint="cs"/>
            <w:color w:val="auto"/>
            <w:rtl/>
          </w:rPr>
          <w:t>ויכוח</w:t>
        </w:r>
      </w:ins>
      <w:ins w:id="271" w:author="Shimon" w:date="2019-07-11T12:04:00Z">
        <w:r w:rsidR="00D81763">
          <w:rPr>
            <w:rStyle w:val="emailstyle17"/>
            <w:rFonts w:ascii="Times New Roman" w:hAnsi="Times New Roman" w:cs="David" w:hint="cs"/>
            <w:color w:val="auto"/>
            <w:rtl/>
          </w:rPr>
          <w:t xml:space="preserve"> </w:t>
        </w:r>
      </w:ins>
      <w:ins w:id="272" w:author="Shimon" w:date="2019-07-11T12:05:00Z">
        <w:r w:rsidR="00D81763">
          <w:rPr>
            <w:rStyle w:val="emailstyle17"/>
            <w:rFonts w:ascii="Times New Roman" w:hAnsi="Times New Roman" w:cs="David" w:hint="cs"/>
            <w:color w:val="auto"/>
            <w:rtl/>
          </w:rPr>
          <w:t>ב</w:t>
        </w:r>
      </w:ins>
      <w:ins w:id="273" w:author="Shimon" w:date="2019-07-11T12:07:00Z">
        <w:r w:rsidR="00D81763">
          <w:rPr>
            <w:rStyle w:val="emailstyle17"/>
            <w:rFonts w:ascii="Times New Roman" w:hAnsi="Times New Roman" w:cs="David" w:hint="cs"/>
            <w:color w:val="auto"/>
            <w:rtl/>
          </w:rPr>
          <w:t>ין התובע ל</w:t>
        </w:r>
      </w:ins>
      <w:ins w:id="274" w:author="Shimon" w:date="2019-07-11T12:05:00Z">
        <w:r w:rsidR="00D81763">
          <w:rPr>
            <w:rStyle w:val="emailstyle17"/>
            <w:rFonts w:ascii="Times New Roman" w:hAnsi="Times New Roman" w:cs="David" w:hint="cs"/>
            <w:color w:val="auto"/>
            <w:rtl/>
          </w:rPr>
          <w:t xml:space="preserve">משרד האוצר </w:t>
        </w:r>
      </w:ins>
      <w:ins w:id="275" w:author="Shimon" w:date="2019-07-11T12:04:00Z">
        <w:r w:rsidR="00D81763">
          <w:rPr>
            <w:rStyle w:val="emailstyle17"/>
            <w:rFonts w:ascii="Times New Roman" w:hAnsi="Times New Roman" w:cs="David" w:hint="cs"/>
            <w:color w:val="auto"/>
            <w:rtl/>
          </w:rPr>
          <w:t>לגבי</w:t>
        </w:r>
      </w:ins>
      <w:ins w:id="276" w:author="Shimon" w:date="2019-07-11T12:06:00Z">
        <w:r w:rsidR="00D81763">
          <w:rPr>
            <w:rStyle w:val="emailstyle17"/>
            <w:rFonts w:ascii="Times New Roman" w:hAnsi="Times New Roman" w:cs="David" w:hint="cs"/>
            <w:color w:val="auto"/>
            <w:rtl/>
          </w:rPr>
          <w:t xml:space="preserve"> השאלה אם  </w:t>
        </w:r>
      </w:ins>
      <w:ins w:id="277" w:author="Shimon" w:date="2019-07-11T12:04:00Z">
        <w:r w:rsidR="00D81763">
          <w:rPr>
            <w:rStyle w:val="emailstyle17"/>
            <w:rFonts w:ascii="Times New Roman" w:hAnsi="Times New Roman" w:cs="David" w:hint="cs"/>
            <w:color w:val="auto"/>
            <w:rtl/>
          </w:rPr>
          <w:t xml:space="preserve"> </w:t>
        </w:r>
      </w:ins>
      <w:ins w:id="278" w:author="Shimon" w:date="2019-07-11T12:05:00Z">
        <w:r w:rsidR="00D81763">
          <w:rPr>
            <w:rStyle w:val="emailstyle17"/>
            <w:rFonts w:ascii="Times New Roman" w:hAnsi="Times New Roman" w:cs="David" w:hint="cs"/>
            <w:color w:val="auto"/>
            <w:rtl/>
          </w:rPr>
          <w:t>הארכת החוזה האו</w:t>
        </w:r>
      </w:ins>
      <w:ins w:id="279" w:author="Shimon" w:date="2019-07-11T12:06:00Z">
        <w:r w:rsidR="00D81763">
          <w:rPr>
            <w:rStyle w:val="emailstyle17"/>
            <w:rFonts w:ascii="Times New Roman" w:hAnsi="Times New Roman" w:cs="David" w:hint="cs"/>
            <w:color w:val="auto"/>
            <w:rtl/>
          </w:rPr>
          <w:t xml:space="preserve">טומטי משנת 2002 </w:t>
        </w:r>
      </w:ins>
      <w:ins w:id="280" w:author="Shimon" w:date="2019-07-11T12:04:00Z">
        <w:r w:rsidR="00D81763">
          <w:rPr>
            <w:rStyle w:val="emailstyle17"/>
            <w:rFonts w:ascii="Times New Roman" w:hAnsi="Times New Roman" w:cs="David" w:hint="cs"/>
            <w:color w:val="auto"/>
            <w:rtl/>
          </w:rPr>
          <w:t>תקפ</w:t>
        </w:r>
      </w:ins>
      <w:ins w:id="281" w:author="Shimon" w:date="2019-07-11T12:06:00Z">
        <w:r w:rsidR="00D81763">
          <w:rPr>
            <w:rStyle w:val="emailstyle17"/>
            <w:rFonts w:ascii="Times New Roman" w:hAnsi="Times New Roman" w:cs="David" w:hint="cs"/>
            <w:color w:val="auto"/>
            <w:rtl/>
          </w:rPr>
          <w:t>ה ללא חתימה על חוזה הארכה</w:t>
        </w:r>
      </w:ins>
      <w:ins w:id="282" w:author="Shimon" w:date="2019-07-11T12:07:00Z">
        <w:r w:rsidR="00D81763">
          <w:rPr>
            <w:rStyle w:val="emailstyle17"/>
            <w:rFonts w:ascii="Times New Roman" w:hAnsi="Times New Roman" w:cs="David" w:hint="cs"/>
            <w:color w:val="auto"/>
            <w:rtl/>
          </w:rPr>
          <w:t xml:space="preserve">, </w:t>
        </w:r>
      </w:ins>
      <w:r w:rsidR="00726756" w:rsidRPr="00A23FC8">
        <w:rPr>
          <w:rStyle w:val="emailstyle17"/>
          <w:rFonts w:ascii="Times New Roman" w:hAnsi="Times New Roman" w:cs="David" w:hint="cs"/>
          <w:color w:val="auto"/>
          <w:rtl/>
        </w:rPr>
        <w:t xml:space="preserve"> </w:t>
      </w:r>
      <w:del w:id="283" w:author="Shimon" w:date="2019-07-11T12:08:00Z">
        <w:r w:rsidR="00726756" w:rsidRPr="00A23FC8" w:rsidDel="00D81763">
          <w:rPr>
            <w:rStyle w:val="emailstyle17"/>
            <w:rFonts w:ascii="Times New Roman" w:hAnsi="Times New Roman" w:cs="David" w:hint="cs"/>
            <w:color w:val="auto"/>
            <w:rtl/>
          </w:rPr>
          <w:delText xml:space="preserve">- ביום 8.5.2005 </w:delText>
        </w:r>
      </w:del>
      <w:r w:rsidR="00726756" w:rsidRPr="00A23FC8">
        <w:rPr>
          <w:rStyle w:val="emailstyle17"/>
          <w:rFonts w:ascii="Times New Roman" w:hAnsi="Times New Roman" w:cs="David" w:hint="cs"/>
          <w:color w:val="auto"/>
          <w:rtl/>
        </w:rPr>
        <w:t>קיבל התובע הודעה</w:t>
      </w:r>
      <w:r w:rsidR="00C92CBC" w:rsidRPr="00A23FC8">
        <w:rPr>
          <w:rStyle w:val="emailstyle17"/>
          <w:rFonts w:ascii="Times New Roman" w:hAnsi="Times New Roman" w:cs="David" w:hint="cs"/>
          <w:color w:val="auto"/>
          <w:rtl/>
        </w:rPr>
        <w:t xml:space="preserve"> מנציבות שרות המדינה</w:t>
      </w:r>
      <w:ins w:id="284" w:author="Shimon" w:date="2019-07-11T12:08:00Z">
        <w:r w:rsidR="00D81763">
          <w:rPr>
            <w:rStyle w:val="emailstyle17"/>
            <w:rFonts w:ascii="Times New Roman" w:hAnsi="Times New Roman" w:cs="David" w:hint="cs"/>
            <w:color w:val="auto"/>
            <w:rtl/>
          </w:rPr>
          <w:t>- מ</w:t>
        </w:r>
        <w:r w:rsidR="00D81763" w:rsidRPr="00A23FC8">
          <w:rPr>
            <w:rStyle w:val="emailstyle17"/>
            <w:rFonts w:ascii="Times New Roman" w:hAnsi="Times New Roman" w:cs="David" w:hint="cs"/>
            <w:color w:val="auto"/>
            <w:rtl/>
          </w:rPr>
          <w:t xml:space="preserve">יום 8.5.2005 </w:t>
        </w:r>
      </w:ins>
      <w:r w:rsidR="00C92CBC" w:rsidRPr="00A23FC8">
        <w:rPr>
          <w:rStyle w:val="emailstyle17"/>
          <w:rFonts w:ascii="Times New Roman" w:hAnsi="Times New Roman" w:cs="David" w:hint="cs"/>
          <w:color w:val="auto"/>
          <w:rtl/>
        </w:rPr>
        <w:t xml:space="preserve"> כי מאחר </w:t>
      </w:r>
      <w:r w:rsidR="00430A54" w:rsidRPr="00A23FC8">
        <w:rPr>
          <w:rStyle w:val="emailstyle17"/>
          <w:rFonts w:ascii="Times New Roman" w:hAnsi="Times New Roman" w:cs="David" w:hint="cs"/>
          <w:color w:val="auto"/>
          <w:rtl/>
        </w:rPr>
        <w:t>ש</w:t>
      </w:r>
      <w:r w:rsidR="004F28FB" w:rsidRPr="00A23FC8">
        <w:rPr>
          <w:rStyle w:val="emailstyle17"/>
          <w:rFonts w:ascii="Times New Roman" w:hAnsi="Times New Roman" w:cs="David" w:hint="cs"/>
          <w:color w:val="auto"/>
          <w:rtl/>
        </w:rPr>
        <w:t>הת</w:t>
      </w:r>
      <w:r w:rsidR="00A467B9" w:rsidRPr="00A23FC8">
        <w:rPr>
          <w:rStyle w:val="emailstyle17"/>
          <w:rFonts w:ascii="Times New Roman" w:hAnsi="Times New Roman" w:cs="David" w:hint="cs"/>
          <w:color w:val="auto"/>
          <w:rtl/>
        </w:rPr>
        <w:t>ו</w:t>
      </w:r>
      <w:r w:rsidR="004F28FB" w:rsidRPr="00A23FC8">
        <w:rPr>
          <w:rStyle w:val="emailstyle17"/>
          <w:rFonts w:ascii="Times New Roman" w:hAnsi="Times New Roman" w:cs="David" w:hint="cs"/>
          <w:color w:val="auto"/>
          <w:rtl/>
        </w:rPr>
        <w:t>בע לא הסכים לשינוי החוזה</w:t>
      </w:r>
      <w:r w:rsidR="00AF11A6" w:rsidRPr="00A23FC8">
        <w:rPr>
          <w:rStyle w:val="emailstyle17"/>
          <w:rFonts w:ascii="Times New Roman" w:hAnsi="Times New Roman" w:cs="David" w:hint="cs"/>
          <w:color w:val="auto"/>
          <w:rtl/>
        </w:rPr>
        <w:t>, הרי</w:t>
      </w:r>
      <w:r w:rsidR="004F28FB" w:rsidRPr="00A23FC8">
        <w:rPr>
          <w:rStyle w:val="emailstyle17"/>
          <w:rFonts w:ascii="Times New Roman" w:hAnsi="Times New Roman" w:cs="David" w:hint="cs"/>
          <w:color w:val="auto"/>
          <w:rtl/>
        </w:rPr>
        <w:t xml:space="preserve"> </w:t>
      </w:r>
      <w:r w:rsidR="00AF11A6" w:rsidRPr="00A23FC8">
        <w:rPr>
          <w:rStyle w:val="emailstyle17"/>
          <w:rFonts w:ascii="Times New Roman" w:hAnsi="Times New Roman" w:cs="David" w:hint="cs"/>
          <w:color w:val="auto"/>
          <w:rtl/>
        </w:rPr>
        <w:t>ש-</w:t>
      </w:r>
      <w:r w:rsidR="004F28FB" w:rsidRPr="00A23FC8">
        <w:rPr>
          <w:rStyle w:val="emailstyle17"/>
          <w:rFonts w:ascii="Times New Roman" w:hAnsi="Times New Roman" w:cs="David" w:hint="cs"/>
          <w:color w:val="auto"/>
          <w:rtl/>
        </w:rPr>
        <w:t>"</w:t>
      </w:r>
      <w:r w:rsidR="004F28FB" w:rsidRPr="00A23FC8">
        <w:rPr>
          <w:rStyle w:val="emailstyle17"/>
          <w:rFonts w:ascii="Times New Roman" w:hAnsi="Times New Roman" w:cs="David" w:hint="cs"/>
          <w:b/>
          <w:bCs/>
          <w:i/>
          <w:iCs/>
          <w:color w:val="auto"/>
          <w:rtl/>
        </w:rPr>
        <w:t>החוזה המקורי ממשיך בת</w:t>
      </w:r>
      <w:r w:rsidR="00AF11A6" w:rsidRPr="00A23FC8">
        <w:rPr>
          <w:rStyle w:val="emailstyle17"/>
          <w:rFonts w:ascii="Times New Roman" w:hAnsi="Times New Roman" w:cs="David" w:hint="cs"/>
          <w:b/>
          <w:bCs/>
          <w:i/>
          <w:iCs/>
          <w:color w:val="auto"/>
          <w:rtl/>
        </w:rPr>
        <w:t>ו</w:t>
      </w:r>
      <w:r w:rsidR="004F28FB" w:rsidRPr="00A23FC8">
        <w:rPr>
          <w:rStyle w:val="emailstyle17"/>
          <w:rFonts w:ascii="Times New Roman" w:hAnsi="Times New Roman" w:cs="David" w:hint="cs"/>
          <w:b/>
          <w:bCs/>
          <w:i/>
          <w:iCs/>
          <w:color w:val="auto"/>
          <w:rtl/>
        </w:rPr>
        <w:t>קפו</w:t>
      </w:r>
      <w:r w:rsidR="004F28FB" w:rsidRPr="00A23FC8">
        <w:rPr>
          <w:rStyle w:val="emailstyle17"/>
          <w:rFonts w:ascii="Times New Roman" w:hAnsi="Times New Roman" w:cs="David" w:hint="cs"/>
          <w:color w:val="auto"/>
          <w:rtl/>
        </w:rPr>
        <w:t>"</w:t>
      </w:r>
      <w:r w:rsidR="00AF11A6" w:rsidRPr="00A23FC8">
        <w:rPr>
          <w:rStyle w:val="emailstyle17"/>
          <w:rFonts w:ascii="Times New Roman" w:hAnsi="Times New Roman" w:cs="David" w:hint="cs"/>
          <w:color w:val="auto"/>
          <w:rtl/>
        </w:rPr>
        <w:t xml:space="preserve"> </w:t>
      </w:r>
      <w:r w:rsidR="00726756" w:rsidRPr="00A23FC8">
        <w:rPr>
          <w:rStyle w:val="emailstyle17"/>
          <w:rFonts w:ascii="Times New Roman" w:hAnsi="Times New Roman" w:cs="David" w:hint="cs"/>
          <w:color w:val="auto"/>
          <w:rtl/>
        </w:rPr>
        <w:t>ללא שינוי</w:t>
      </w:r>
      <w:ins w:id="285" w:author="Shimon" w:date="2019-07-11T12:08:00Z">
        <w:r w:rsidR="00582D11">
          <w:rPr>
            <w:rStyle w:val="emailstyle17"/>
            <w:rFonts w:ascii="Times New Roman" w:hAnsi="Times New Roman" w:cs="David" w:hint="cs"/>
            <w:color w:val="auto"/>
            <w:rtl/>
          </w:rPr>
          <w:t xml:space="preserve"> </w:t>
        </w:r>
      </w:ins>
      <w:ins w:id="286" w:author="Shimon" w:date="2019-07-16T00:28:00Z">
        <w:r w:rsidR="00582D11">
          <w:rPr>
            <w:rStyle w:val="emailstyle17"/>
            <w:rFonts w:ascii="Times New Roman" w:hAnsi="Times New Roman" w:cs="David" w:hint="cs"/>
            <w:color w:val="auto"/>
            <w:rtl/>
          </w:rPr>
          <w:t xml:space="preserve"> ולענין הארכה נוספת בתום תוקף ההארכה</w:t>
        </w:r>
      </w:ins>
      <w:del w:id="287" w:author="Shimon" w:date="2019-07-11T12:08:00Z">
        <w:r w:rsidR="00AF11A6" w:rsidRPr="00A23FC8" w:rsidDel="00074EC3">
          <w:rPr>
            <w:rStyle w:val="emailstyle17"/>
            <w:rFonts w:ascii="Times New Roman" w:hAnsi="Times New Roman" w:cs="David" w:hint="cs"/>
            <w:color w:val="auto"/>
            <w:rtl/>
          </w:rPr>
          <w:delText>. וכן הוסיפה הנתבעת</w:delText>
        </w:r>
      </w:del>
      <w:r w:rsidR="00AF11A6" w:rsidRPr="00A23FC8">
        <w:rPr>
          <w:rStyle w:val="emailstyle17"/>
          <w:rFonts w:ascii="Times New Roman" w:hAnsi="Times New Roman" w:cs="David" w:hint="cs"/>
          <w:color w:val="auto"/>
          <w:rtl/>
        </w:rPr>
        <w:t xml:space="preserve"> - </w:t>
      </w:r>
      <w:r w:rsidR="004F28FB" w:rsidRPr="00A23FC8">
        <w:rPr>
          <w:rStyle w:val="emailstyle17"/>
          <w:rFonts w:ascii="Times New Roman" w:hAnsi="Times New Roman" w:cs="David" w:hint="cs"/>
          <w:color w:val="auto"/>
          <w:rtl/>
        </w:rPr>
        <w:t>"</w:t>
      </w:r>
      <w:r w:rsidR="004F28FB" w:rsidRPr="00A23FC8">
        <w:rPr>
          <w:rStyle w:val="emailstyle17"/>
          <w:rFonts w:ascii="Times New Roman" w:hAnsi="Times New Roman" w:cs="David" w:hint="cs"/>
          <w:b/>
          <w:bCs/>
          <w:i/>
          <w:iCs/>
          <w:color w:val="auto"/>
          <w:rtl/>
        </w:rPr>
        <w:t>נודיעך החלטת החשב הכללי לגבי חידוש החוזה</w:t>
      </w:r>
      <w:r w:rsidR="004F28FB" w:rsidRPr="00A23FC8">
        <w:rPr>
          <w:rStyle w:val="emailstyle17"/>
          <w:rFonts w:ascii="Times New Roman" w:hAnsi="Times New Roman" w:cs="David" w:hint="cs"/>
          <w:color w:val="auto"/>
          <w:rtl/>
        </w:rPr>
        <w:t>"</w:t>
      </w:r>
      <w:r w:rsidR="00AF11A6" w:rsidRPr="00A23FC8">
        <w:rPr>
          <w:rStyle w:val="emailstyle17"/>
          <w:rFonts w:ascii="Times New Roman" w:hAnsi="Times New Roman" w:cs="David" w:hint="cs"/>
          <w:color w:val="auto"/>
          <w:rtl/>
        </w:rPr>
        <w:t>.</w:t>
      </w:r>
      <w:r w:rsidR="00726756" w:rsidRPr="00A23FC8">
        <w:rPr>
          <w:rStyle w:val="emailstyle17"/>
          <w:rFonts w:ascii="Times New Roman" w:hAnsi="Times New Roman" w:cs="David" w:hint="cs"/>
          <w:color w:val="auto"/>
          <w:rtl/>
        </w:rPr>
        <w:t xml:space="preserve"> </w:t>
      </w:r>
      <w:r w:rsidR="00C92CBC" w:rsidRPr="00A23FC8">
        <w:rPr>
          <w:rStyle w:val="emailstyle17"/>
          <w:rFonts w:ascii="Times New Roman" w:hAnsi="Times New Roman" w:cs="David" w:hint="cs"/>
          <w:color w:val="auto"/>
          <w:rtl/>
        </w:rPr>
        <w:t>ואכן,</w:t>
      </w:r>
      <w:r w:rsidR="00726756" w:rsidRPr="00A23FC8">
        <w:rPr>
          <w:rStyle w:val="emailstyle17"/>
          <w:rFonts w:ascii="Times New Roman" w:hAnsi="Times New Roman" w:cs="David" w:hint="cs"/>
          <w:color w:val="auto"/>
          <w:rtl/>
        </w:rPr>
        <w:t xml:space="preserve"> בשנת 2006 הוארך תוקפו של החוזה בארבע שנים נוספות</w:t>
      </w:r>
      <w:ins w:id="288" w:author="Shimon" w:date="2019-07-11T12:22:00Z">
        <w:r w:rsidR="0073389D">
          <w:rPr>
            <w:rStyle w:val="emailstyle17"/>
            <w:rFonts w:ascii="Times New Roman" w:hAnsi="Times New Roman" w:cs="David" w:hint="cs"/>
            <w:color w:val="auto"/>
            <w:rtl/>
          </w:rPr>
          <w:t xml:space="preserve">, עד ליום 31.3.2010, </w:t>
        </w:r>
      </w:ins>
      <w:r w:rsidR="001A3FC9" w:rsidRPr="00A23FC8">
        <w:rPr>
          <w:rStyle w:val="emailstyle17"/>
          <w:rFonts w:ascii="Times New Roman" w:hAnsi="Times New Roman" w:cs="David" w:hint="cs"/>
          <w:color w:val="auto"/>
          <w:rtl/>
        </w:rPr>
        <w:t xml:space="preserve"> ללא חתימה על מסמך הארכה נוסף</w:t>
      </w:r>
      <w:r w:rsidR="00726756" w:rsidRPr="00A23FC8">
        <w:rPr>
          <w:rStyle w:val="emailstyle17"/>
          <w:rFonts w:ascii="Times New Roman" w:hAnsi="Times New Roman" w:cs="David" w:hint="cs"/>
          <w:color w:val="auto"/>
          <w:rtl/>
        </w:rPr>
        <w:t>.</w:t>
      </w:r>
    </w:p>
    <w:p w14:paraId="62A115C2" w14:textId="09039234" w:rsidR="00A23FC8" w:rsidRPr="00A23FC8" w:rsidRDefault="00A23FC8" w:rsidP="00A23FC8">
      <w:pPr>
        <w:pStyle w:val="11"/>
        <w:spacing w:before="0" w:after="240" w:line="360" w:lineRule="auto"/>
        <w:ind w:left="360" w:firstLine="0"/>
        <w:rPr>
          <w:rStyle w:val="emailstyle17"/>
          <w:rFonts w:ascii="Times New Roman" w:hAnsi="Times New Roman" w:cs="David"/>
          <w:color w:val="auto"/>
          <w:rtl/>
        </w:rPr>
      </w:pPr>
      <w:del w:id="289" w:author="Shimon" w:date="2019-07-11T12:22:00Z">
        <w:r w:rsidDel="0073389D">
          <w:rPr>
            <w:rStyle w:val="emailstyle17"/>
            <w:rFonts w:ascii="Times New Roman" w:hAnsi="Times New Roman" w:cs="David" w:hint="cs"/>
            <w:color w:val="auto"/>
            <w:rtl/>
          </w:rPr>
          <w:delText>יצוין כי הודעה זאת יצאה לאחר ש</w:delText>
        </w:r>
        <w:r w:rsidRPr="00A23FC8" w:rsidDel="0073389D">
          <w:rPr>
            <w:rStyle w:val="emailstyle17"/>
            <w:rFonts w:ascii="Times New Roman" w:hAnsi="Times New Roman" w:cs="David" w:hint="cs"/>
            <w:color w:val="auto"/>
            <w:rtl/>
          </w:rPr>
          <w:delText xml:space="preserve">הוצע </w:delText>
        </w:r>
        <w:r w:rsidDel="0073389D">
          <w:rPr>
            <w:rStyle w:val="emailstyle17"/>
            <w:rFonts w:ascii="Times New Roman" w:hAnsi="Times New Roman" w:cs="David" w:hint="cs"/>
            <w:color w:val="auto"/>
            <w:rtl/>
          </w:rPr>
          <w:delText>לעותר לחתום על נספח לחוזה העסקה, מטעמיו האישיים.</w:delText>
        </w:r>
      </w:del>
      <w:ins w:id="290" w:author="Shimon" w:date="2019-07-11T12:22:00Z">
        <w:r w:rsidR="0073389D">
          <w:rPr>
            <w:rStyle w:val="emailstyle17"/>
            <w:rFonts w:ascii="Times New Roman" w:hAnsi="Times New Roman" w:cs="David" w:hint="cs"/>
            <w:color w:val="auto"/>
            <w:rtl/>
          </w:rPr>
          <w:t xml:space="preserve"> </w:t>
        </w:r>
      </w:ins>
    </w:p>
    <w:p w14:paraId="58CCAF08" w14:textId="77777777" w:rsidR="00726756" w:rsidRDefault="00726756" w:rsidP="00A23FC8">
      <w:pPr>
        <w:pStyle w:val="11"/>
        <w:tabs>
          <w:tab w:val="left" w:pos="521"/>
        </w:tabs>
        <w:spacing w:before="0" w:after="240" w:line="360" w:lineRule="auto"/>
        <w:ind w:left="0" w:right="360" w:firstLine="0"/>
        <w:rPr>
          <w:rStyle w:val="emailstyle17"/>
          <w:rFonts w:ascii="Times New Roman" w:hAnsi="Times New Roman" w:cs="David"/>
          <w:i/>
          <w:iCs/>
          <w:color w:val="auto"/>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sidR="004F28FB">
        <w:rPr>
          <w:rStyle w:val="emailstyle17"/>
          <w:rFonts w:ascii="Times New Roman" w:hAnsi="Times New Roman" w:cs="David" w:hint="cs"/>
          <w:i/>
          <w:iCs/>
          <w:color w:val="auto"/>
          <w:rtl/>
        </w:rPr>
        <w:t xml:space="preserve">מכתב המשנה לנציב שרות המדינה </w:t>
      </w:r>
      <w:r w:rsidRPr="00D74F54">
        <w:rPr>
          <w:rStyle w:val="emailstyle17"/>
          <w:rFonts w:ascii="Times New Roman" w:hAnsi="Times New Roman" w:cs="David" w:hint="cs"/>
          <w:i/>
          <w:iCs/>
          <w:color w:val="auto"/>
          <w:rtl/>
        </w:rPr>
        <w:t>מיום 8.5.2005</w:t>
      </w:r>
      <w:r w:rsidRPr="00D74F54">
        <w:rPr>
          <w:rStyle w:val="emailstyle17"/>
          <w:rFonts w:ascii="Times New Roman" w:hAnsi="Times New Roman" w:cs="David"/>
          <w:i/>
          <w:iCs/>
          <w:color w:val="auto"/>
          <w:rtl/>
        </w:rPr>
        <w:t>, מסומ</w:t>
      </w:r>
      <w:r w:rsidR="00430A54">
        <w:rPr>
          <w:rStyle w:val="emailstyle17"/>
          <w:rFonts w:ascii="Times New Roman" w:hAnsi="Times New Roman" w:cs="David" w:hint="cs"/>
          <w:i/>
          <w:iCs/>
          <w:color w:val="auto"/>
          <w:rtl/>
        </w:rPr>
        <w:t>ן</w:t>
      </w:r>
      <w:r w:rsidRPr="00D74F54">
        <w:rPr>
          <w:rStyle w:val="emailstyle17"/>
          <w:rFonts w:ascii="Times New Roman" w:hAnsi="Times New Roman" w:cs="David"/>
          <w:i/>
          <w:iCs/>
          <w:color w:val="auto"/>
          <w:rtl/>
        </w:rPr>
        <w:t xml:space="preserve"> </w:t>
      </w:r>
      <w:r w:rsidRPr="00803690">
        <w:rPr>
          <w:rStyle w:val="emailstyle17"/>
          <w:rFonts w:ascii="Times New Roman" w:hAnsi="Times New Roman" w:cs="David"/>
          <w:i/>
          <w:iCs/>
          <w:color w:val="auto"/>
          <w:highlight w:val="yellow"/>
          <w:u w:val="single"/>
          <w:rtl/>
        </w:rPr>
        <w:t xml:space="preserve">כנספח </w:t>
      </w:r>
      <w:r w:rsidR="00803690" w:rsidRPr="00803690">
        <w:rPr>
          <w:rStyle w:val="emailstyle17"/>
          <w:rFonts w:ascii="Times New Roman" w:hAnsi="Times New Roman" w:cs="David" w:hint="cs"/>
          <w:i/>
          <w:iCs/>
          <w:color w:val="auto"/>
          <w:highlight w:val="yellow"/>
          <w:u w:val="single"/>
          <w:rtl/>
        </w:rPr>
        <w:t>__.</w:t>
      </w:r>
    </w:p>
    <w:p w14:paraId="3F63B3E7" w14:textId="77777777" w:rsidR="00A23FC8" w:rsidRPr="000E73E3" w:rsidRDefault="00A23FC8" w:rsidP="000E73E3">
      <w:pPr>
        <w:rPr>
          <w:lang w:eastAsia="en-US"/>
        </w:rPr>
      </w:pPr>
    </w:p>
    <w:p w14:paraId="6EF97144" w14:textId="77777777" w:rsidR="003F6C4F" w:rsidRPr="00CB1486" w:rsidRDefault="003F6C4F"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חידוש תוקפו של החוזה עד ליום 31.3.2014</w:t>
      </w:r>
    </w:p>
    <w:p w14:paraId="727B416D" w14:textId="77777777" w:rsidR="00726756" w:rsidRPr="009C3D22" w:rsidRDefault="001E51CA" w:rsidP="00803690">
      <w:pPr>
        <w:pStyle w:val="11"/>
        <w:numPr>
          <w:ilvl w:val="0"/>
          <w:numId w:val="14"/>
        </w:numPr>
        <w:tabs>
          <w:tab w:val="clear" w:pos="360"/>
          <w:tab w:val="left" w:pos="566"/>
        </w:tabs>
        <w:spacing w:before="0" w:after="240" w:line="360" w:lineRule="auto"/>
        <w:ind w:left="566" w:right="0" w:hanging="425"/>
      </w:pPr>
      <w:r w:rsidRPr="00CB1486">
        <w:rPr>
          <w:rFonts w:hint="cs"/>
          <w:rtl/>
        </w:rPr>
        <w:t xml:space="preserve">כאמור לעיל, </w:t>
      </w:r>
      <w:r w:rsidR="002248D7" w:rsidRPr="00CB1486">
        <w:rPr>
          <w:rFonts w:hint="cs"/>
          <w:b/>
          <w:bCs/>
          <w:rtl/>
        </w:rPr>
        <w:t>תוקפו של החוזה התחדש ביום 1.4.2010,</w:t>
      </w:r>
      <w:r w:rsidRPr="00CB1486">
        <w:rPr>
          <w:rFonts w:hint="cs"/>
          <w:b/>
          <w:bCs/>
          <w:rtl/>
        </w:rPr>
        <w:t xml:space="preserve"> </w:t>
      </w:r>
      <w:r w:rsidR="00145445" w:rsidRPr="00CB1486">
        <w:rPr>
          <w:rFonts w:hint="cs"/>
          <w:b/>
          <w:bCs/>
          <w:rtl/>
        </w:rPr>
        <w:t>לתקופה ש</w:t>
      </w:r>
      <w:r w:rsidRPr="00CB1486">
        <w:rPr>
          <w:rFonts w:hint="cs"/>
          <w:b/>
          <w:bCs/>
          <w:rtl/>
        </w:rPr>
        <w:t>ל</w:t>
      </w:r>
      <w:r w:rsidR="00145445" w:rsidRPr="00CB1486">
        <w:rPr>
          <w:rFonts w:hint="cs"/>
          <w:b/>
          <w:bCs/>
          <w:rtl/>
        </w:rPr>
        <w:t xml:space="preserve"> </w:t>
      </w:r>
      <w:r w:rsidRPr="00CB1486">
        <w:rPr>
          <w:rFonts w:hint="cs"/>
          <w:b/>
          <w:bCs/>
          <w:rtl/>
        </w:rPr>
        <w:t>4 שנים נוספות,</w:t>
      </w:r>
      <w:r w:rsidR="002248D7" w:rsidRPr="00CB1486">
        <w:rPr>
          <w:rFonts w:hint="cs"/>
          <w:b/>
          <w:bCs/>
          <w:rtl/>
        </w:rPr>
        <w:t xml:space="preserve"> </w:t>
      </w:r>
      <w:r w:rsidR="00803690">
        <w:rPr>
          <w:rFonts w:hint="cs"/>
          <w:b/>
          <w:bCs/>
          <w:rtl/>
        </w:rPr>
        <w:t>והיה אמור</w:t>
      </w:r>
      <w:r w:rsidR="002248D7" w:rsidRPr="00CB1486">
        <w:rPr>
          <w:rFonts w:hint="cs"/>
          <w:b/>
          <w:bCs/>
          <w:rtl/>
        </w:rPr>
        <w:t xml:space="preserve"> להסתיים ביום 31.3.2014</w:t>
      </w:r>
      <w:r w:rsidR="002248D7" w:rsidRPr="00CB1486">
        <w:rPr>
          <w:rFonts w:hint="cs"/>
          <w:rtl/>
        </w:rPr>
        <w:t xml:space="preserve">. </w:t>
      </w:r>
    </w:p>
    <w:p w14:paraId="7D89D905" w14:textId="77777777" w:rsidR="000E3AA3" w:rsidRPr="00D74F54" w:rsidRDefault="002248D7" w:rsidP="00CB1486">
      <w:pPr>
        <w:pStyle w:val="11"/>
        <w:spacing w:before="0" w:after="240" w:line="360" w:lineRule="auto"/>
        <w:ind w:left="521" w:firstLine="0"/>
      </w:pPr>
      <w:r w:rsidRPr="00D74F54">
        <w:rPr>
          <w:rFonts w:hint="cs"/>
          <w:rtl/>
        </w:rPr>
        <w:t>הנתבעת</w:t>
      </w:r>
      <w:r w:rsidR="00726756">
        <w:rPr>
          <w:rFonts w:hint="cs"/>
          <w:rtl/>
        </w:rPr>
        <w:t>, שהיתה מודעת למשמעויות של הארכת החוזה</w:t>
      </w:r>
      <w:r w:rsidR="00726756" w:rsidRPr="009C3D22">
        <w:rPr>
          <w:rFonts w:hint="cs"/>
          <w:rtl/>
        </w:rPr>
        <w:t>,</w:t>
      </w:r>
      <w:r w:rsidRPr="009C3D22">
        <w:rPr>
          <w:rFonts w:hint="cs"/>
          <w:rtl/>
        </w:rPr>
        <w:t xml:space="preserve"> </w:t>
      </w:r>
      <w:r w:rsidRPr="00CB1486">
        <w:rPr>
          <w:rFonts w:hint="cs"/>
          <w:b/>
          <w:bCs/>
          <w:rtl/>
        </w:rPr>
        <w:t>לא הודיעה על רצונה באי הארכת החוזה במועד שנקבע לכך, ולא הודיעה לתובע</w:t>
      </w:r>
      <w:del w:id="291" w:author="Shimon" w:date="2019-07-16T00:29:00Z">
        <w:r w:rsidRPr="00CB1486" w:rsidDel="00582D11">
          <w:rPr>
            <w:rFonts w:hint="cs"/>
            <w:b/>
            <w:bCs/>
            <w:rtl/>
          </w:rPr>
          <w:delText xml:space="preserve">, </w:delText>
        </w:r>
      </w:del>
      <w:r w:rsidRPr="00CB1486">
        <w:rPr>
          <w:rFonts w:hint="cs"/>
          <w:b/>
          <w:bCs/>
          <w:rtl/>
        </w:rPr>
        <w:t xml:space="preserve">ערב מועד החידוש האחרון, על רצונה לשנות את הוראות החוזה (דבר שדרש הסכמה של התובע), לרבות לעניין חיובו לפרוש מחמת גיל </w:t>
      </w:r>
      <w:r w:rsidR="001E51CA" w:rsidRPr="00CB1486">
        <w:rPr>
          <w:rFonts w:hint="cs"/>
          <w:b/>
          <w:bCs/>
          <w:rtl/>
        </w:rPr>
        <w:t xml:space="preserve">בעת שימלאו לו </w:t>
      </w:r>
      <w:r w:rsidRPr="00CB1486">
        <w:rPr>
          <w:rFonts w:hint="cs"/>
          <w:b/>
          <w:bCs/>
          <w:rtl/>
        </w:rPr>
        <w:t>67</w:t>
      </w:r>
      <w:r w:rsidR="000E3AA3" w:rsidRPr="00CB1486">
        <w:rPr>
          <w:rFonts w:hint="cs"/>
          <w:b/>
          <w:bCs/>
          <w:rtl/>
        </w:rPr>
        <w:t xml:space="preserve"> בחודש </w:t>
      </w:r>
      <w:r w:rsidR="001E51CA" w:rsidRPr="00CB1486">
        <w:rPr>
          <w:rFonts w:hint="cs"/>
          <w:b/>
          <w:bCs/>
          <w:rtl/>
        </w:rPr>
        <w:t xml:space="preserve">יולי </w:t>
      </w:r>
      <w:r w:rsidR="000E3AA3" w:rsidRPr="00CB1486">
        <w:rPr>
          <w:rFonts w:hint="cs"/>
          <w:b/>
          <w:bCs/>
          <w:rtl/>
        </w:rPr>
        <w:t>2012</w:t>
      </w:r>
      <w:r w:rsidRPr="00D74F54">
        <w:rPr>
          <w:rFonts w:hint="cs"/>
          <w:rtl/>
        </w:rPr>
        <w:t xml:space="preserve">. </w:t>
      </w:r>
      <w:r w:rsidR="000E3AA3" w:rsidRPr="00D74F54">
        <w:rPr>
          <w:rFonts w:hint="cs"/>
          <w:rtl/>
        </w:rPr>
        <w:t>קרי, החל מיום 1.4.2010</w:t>
      </w:r>
      <w:r w:rsidR="00726756">
        <w:rPr>
          <w:rFonts w:hint="cs"/>
          <w:rtl/>
        </w:rPr>
        <w:t>, ובהיעדר הודעה אחרת לתובע,</w:t>
      </w:r>
      <w:r w:rsidR="000E3AA3" w:rsidRPr="009A1EF5">
        <w:rPr>
          <w:rFonts w:hint="cs"/>
          <w:rtl/>
        </w:rPr>
        <w:t xml:space="preserve"> הוא</w:t>
      </w:r>
      <w:r w:rsidR="000E3AA3" w:rsidRPr="00D74F54">
        <w:rPr>
          <w:rFonts w:hint="cs"/>
          <w:rtl/>
        </w:rPr>
        <w:t xml:space="preserve">רך </w:t>
      </w:r>
      <w:r w:rsidR="000E3AA3" w:rsidRPr="00D74F54">
        <w:rPr>
          <w:rFonts w:hint="cs"/>
          <w:b/>
          <w:bCs/>
          <w:rtl/>
        </w:rPr>
        <w:t>תוקף החוזה של התובע עד ליום 31.3.2014.</w:t>
      </w:r>
    </w:p>
    <w:p w14:paraId="2C57A0B6" w14:textId="4F0AFB55" w:rsidR="000E3AA3" w:rsidRPr="00D74F54" w:rsidRDefault="00D759A4" w:rsidP="00C01CE5">
      <w:pPr>
        <w:pStyle w:val="11"/>
        <w:numPr>
          <w:ilvl w:val="0"/>
          <w:numId w:val="14"/>
        </w:numPr>
        <w:tabs>
          <w:tab w:val="clear" w:pos="360"/>
          <w:tab w:val="left" w:pos="566"/>
        </w:tabs>
        <w:spacing w:before="0" w:after="240" w:line="360" w:lineRule="auto"/>
        <w:ind w:left="566" w:right="0" w:hanging="425"/>
        <w:pPrChange w:id="292" w:author="Shimon" w:date="2019-07-16T13:08:00Z">
          <w:pPr>
            <w:pStyle w:val="11"/>
            <w:numPr>
              <w:numId w:val="14"/>
            </w:numPr>
            <w:tabs>
              <w:tab w:val="left" w:pos="566"/>
            </w:tabs>
            <w:spacing w:before="0" w:after="240" w:line="360" w:lineRule="auto"/>
            <w:ind w:left="566" w:hanging="425"/>
          </w:pPr>
        </w:pPrChange>
      </w:pPr>
      <w:del w:id="293" w:author="Shimon" w:date="2019-07-16T00:30:00Z">
        <w:r w:rsidRPr="00D74F54" w:rsidDel="00582D11">
          <w:rPr>
            <w:rFonts w:hint="cs"/>
            <w:rtl/>
          </w:rPr>
          <w:delText xml:space="preserve">לתובע התברר </w:delText>
        </w:r>
      </w:del>
      <w:r w:rsidRPr="00D74F54">
        <w:rPr>
          <w:rFonts w:hint="cs"/>
          <w:b/>
          <w:bCs/>
          <w:rtl/>
        </w:rPr>
        <w:t>בדיעבד</w:t>
      </w:r>
      <w:r w:rsidR="00726756">
        <w:rPr>
          <w:rFonts w:hint="cs"/>
          <w:rtl/>
        </w:rPr>
        <w:t xml:space="preserve">, </w:t>
      </w:r>
      <w:r w:rsidR="00034FF4" w:rsidRPr="00D74F54">
        <w:rPr>
          <w:rFonts w:hint="cs"/>
          <w:rtl/>
        </w:rPr>
        <w:t xml:space="preserve">לאחר </w:t>
      </w:r>
      <w:r w:rsidRPr="00D74F54">
        <w:rPr>
          <w:rFonts w:hint="cs"/>
          <w:rtl/>
        </w:rPr>
        <w:t xml:space="preserve">פיטוריו </w:t>
      </w:r>
      <w:r w:rsidR="001E51CA">
        <w:rPr>
          <w:rFonts w:hint="cs"/>
          <w:rtl/>
        </w:rPr>
        <w:t>ביום 5.8.2012</w:t>
      </w:r>
      <w:r w:rsidRPr="00D74F54">
        <w:rPr>
          <w:rFonts w:hint="cs"/>
          <w:rtl/>
        </w:rPr>
        <w:t xml:space="preserve">, </w:t>
      </w:r>
      <w:ins w:id="294" w:author="Shimon" w:date="2019-07-16T00:30:00Z">
        <w:r w:rsidR="00582D11">
          <w:rPr>
            <w:rFonts w:hint="cs"/>
            <w:rtl/>
          </w:rPr>
          <w:t xml:space="preserve">התברר לתובע </w:t>
        </w:r>
      </w:ins>
      <w:r w:rsidRPr="00D74F54">
        <w:rPr>
          <w:rFonts w:hint="cs"/>
          <w:rtl/>
        </w:rPr>
        <w:t xml:space="preserve">כי </w:t>
      </w:r>
      <w:r w:rsidR="00E677EB" w:rsidRPr="00D74F54">
        <w:rPr>
          <w:rFonts w:hint="cs"/>
          <w:rtl/>
        </w:rPr>
        <w:t xml:space="preserve">בשנת 2010 </w:t>
      </w:r>
      <w:r w:rsidR="00E677EB" w:rsidRPr="00D74F54">
        <w:rPr>
          <w:rtl/>
        </w:rPr>
        <w:t>–</w:t>
      </w:r>
      <w:r w:rsidR="00E677EB" w:rsidRPr="00D74F54">
        <w:rPr>
          <w:rFonts w:hint="cs"/>
          <w:rtl/>
        </w:rPr>
        <w:t xml:space="preserve"> </w:t>
      </w:r>
      <w:del w:id="295" w:author="Shimon" w:date="2019-07-16T13:08:00Z">
        <w:r w:rsidR="00E677EB" w:rsidRPr="00D74F54" w:rsidDel="00C01CE5">
          <w:rPr>
            <w:rFonts w:hint="cs"/>
            <w:rtl/>
          </w:rPr>
          <w:delText xml:space="preserve">ערב </w:delText>
        </w:r>
      </w:del>
      <w:ins w:id="296" w:author="Shimon" w:date="2019-07-16T13:08:00Z">
        <w:r w:rsidR="00C01CE5">
          <w:rPr>
            <w:rFonts w:hint="cs"/>
            <w:rtl/>
          </w:rPr>
          <w:t xml:space="preserve">סמוך למועד </w:t>
        </w:r>
      </w:ins>
      <w:r w:rsidR="00E677EB" w:rsidRPr="00D74F54">
        <w:rPr>
          <w:rFonts w:hint="cs"/>
          <w:rtl/>
        </w:rPr>
        <w:t xml:space="preserve">הארכת החוזה - </w:t>
      </w:r>
      <w:r w:rsidRPr="00D74F54">
        <w:rPr>
          <w:rFonts w:hint="cs"/>
          <w:rtl/>
        </w:rPr>
        <w:t>התקיים דין ודברים</w:t>
      </w:r>
      <w:r w:rsidR="00E677EB" w:rsidRPr="00D74F54">
        <w:rPr>
          <w:rFonts w:hint="cs"/>
          <w:rtl/>
        </w:rPr>
        <w:t xml:space="preserve"> </w:t>
      </w:r>
      <w:r w:rsidR="00E677EB" w:rsidRPr="00CB1486">
        <w:rPr>
          <w:rFonts w:hint="cs"/>
          <w:b/>
          <w:bCs/>
          <w:rtl/>
        </w:rPr>
        <w:t>בין הנציבות למשרד האוצר</w:t>
      </w:r>
      <w:r w:rsidRPr="00D74F54">
        <w:rPr>
          <w:rFonts w:hint="cs"/>
          <w:rtl/>
        </w:rPr>
        <w:t xml:space="preserve">, והוחלפו </w:t>
      </w:r>
      <w:r w:rsidR="00C723FA">
        <w:rPr>
          <w:rFonts w:hint="cs"/>
          <w:rtl/>
        </w:rPr>
        <w:t xml:space="preserve">ביניהם בלבד </w:t>
      </w:r>
      <w:r w:rsidRPr="00D74F54">
        <w:rPr>
          <w:rFonts w:hint="cs"/>
          <w:rtl/>
        </w:rPr>
        <w:t>מסמכים שונים</w:t>
      </w:r>
      <w:r w:rsidR="00145445">
        <w:rPr>
          <w:rFonts w:hint="cs"/>
          <w:rtl/>
        </w:rPr>
        <w:t>, הקובעים כי העסקתו תסתיים בגיל הפרישה</w:t>
      </w:r>
      <w:r w:rsidRPr="00D74F54">
        <w:rPr>
          <w:rFonts w:hint="cs"/>
          <w:rtl/>
        </w:rPr>
        <w:t xml:space="preserve">. </w:t>
      </w:r>
      <w:r w:rsidRPr="00D74F54">
        <w:rPr>
          <w:rFonts w:hint="cs"/>
          <w:b/>
          <w:bCs/>
          <w:rtl/>
        </w:rPr>
        <w:t xml:space="preserve">מסמכים אלה </w:t>
      </w:r>
      <w:r w:rsidRPr="00B35087">
        <w:rPr>
          <w:rFonts w:hint="cs"/>
          <w:b/>
          <w:bCs/>
          <w:u w:val="single"/>
          <w:rtl/>
        </w:rPr>
        <w:t>לא</w:t>
      </w:r>
      <w:r w:rsidRPr="00D74F54">
        <w:rPr>
          <w:rFonts w:hint="cs"/>
          <w:b/>
          <w:bCs/>
          <w:rtl/>
        </w:rPr>
        <w:t xml:space="preserve"> הוצגו לתובע</w:t>
      </w:r>
      <w:r w:rsidR="00C723FA">
        <w:rPr>
          <w:rFonts w:hint="cs"/>
          <w:b/>
          <w:bCs/>
          <w:rtl/>
        </w:rPr>
        <w:t xml:space="preserve"> בזמן אמת</w:t>
      </w:r>
      <w:r w:rsidRPr="00D74F54">
        <w:rPr>
          <w:rFonts w:hint="cs"/>
          <w:b/>
          <w:bCs/>
          <w:rtl/>
        </w:rPr>
        <w:t xml:space="preserve">, </w:t>
      </w:r>
      <w:r w:rsidR="00AF11A6" w:rsidRPr="00B35087">
        <w:rPr>
          <w:rFonts w:hint="cs"/>
          <w:b/>
          <w:bCs/>
          <w:u w:val="single"/>
          <w:rtl/>
        </w:rPr>
        <w:t>לא</w:t>
      </w:r>
      <w:r w:rsidR="00AF11A6">
        <w:rPr>
          <w:rFonts w:hint="cs"/>
          <w:b/>
          <w:bCs/>
          <w:rtl/>
        </w:rPr>
        <w:t xml:space="preserve"> התבקשה הסכמתו </w:t>
      </w:r>
      <w:r w:rsidR="00D5324B">
        <w:rPr>
          <w:rFonts w:hint="cs"/>
          <w:b/>
          <w:bCs/>
          <w:rtl/>
        </w:rPr>
        <w:t xml:space="preserve">ו/או עמדתו </w:t>
      </w:r>
      <w:r w:rsidR="00AF11A6">
        <w:rPr>
          <w:rFonts w:hint="cs"/>
          <w:b/>
          <w:bCs/>
          <w:rtl/>
        </w:rPr>
        <w:t>לעניין תוכנם</w:t>
      </w:r>
      <w:r w:rsidRPr="00D74F54">
        <w:rPr>
          <w:rFonts w:hint="cs"/>
          <w:b/>
          <w:bCs/>
          <w:rtl/>
        </w:rPr>
        <w:t xml:space="preserve">, </w:t>
      </w:r>
      <w:ins w:id="297" w:author="Shimon" w:date="2019-07-16T13:08:00Z">
        <w:r w:rsidR="00C01CE5">
          <w:rPr>
            <w:rFonts w:hint="cs"/>
            <w:b/>
            <w:bCs/>
            <w:rtl/>
          </w:rPr>
          <w:t>לא היה ידוע לתובע על קיומם</w:t>
        </w:r>
      </w:ins>
      <w:r w:rsidRPr="00D74F54">
        <w:rPr>
          <w:rFonts w:hint="cs"/>
          <w:b/>
          <w:bCs/>
          <w:rtl/>
        </w:rPr>
        <w:t xml:space="preserve">וכאמור לעיל </w:t>
      </w:r>
      <w:r w:rsidRPr="00D74F54">
        <w:rPr>
          <w:b/>
          <w:bCs/>
          <w:rtl/>
        </w:rPr>
        <w:t>–</w:t>
      </w:r>
      <w:r w:rsidRPr="00D74F54">
        <w:rPr>
          <w:rFonts w:hint="cs"/>
          <w:b/>
          <w:bCs/>
          <w:rtl/>
        </w:rPr>
        <w:t xml:space="preserve"> </w:t>
      </w:r>
      <w:r w:rsidRPr="00B35087">
        <w:rPr>
          <w:rFonts w:hint="cs"/>
          <w:b/>
          <w:bCs/>
          <w:u w:val="single"/>
          <w:rtl/>
        </w:rPr>
        <w:t>לא</w:t>
      </w:r>
      <w:r w:rsidRPr="00D74F54">
        <w:rPr>
          <w:rFonts w:hint="cs"/>
          <w:b/>
          <w:bCs/>
          <w:rtl/>
        </w:rPr>
        <w:t xml:space="preserve"> ננקטה הפרוצדורה הדרושה לשם אי הארכת החוזה.</w:t>
      </w:r>
    </w:p>
    <w:p w14:paraId="38BD1E64" w14:textId="72B0CF20" w:rsidR="008E5BF9" w:rsidRPr="00D74F54" w:rsidRDefault="008E5BF9" w:rsidP="00582D11">
      <w:pPr>
        <w:pStyle w:val="11"/>
        <w:tabs>
          <w:tab w:val="left" w:pos="521"/>
        </w:tabs>
        <w:spacing w:before="0" w:after="240" w:line="360" w:lineRule="auto"/>
        <w:ind w:left="521" w:hanging="426"/>
        <w:rPr>
          <w:i/>
          <w:iCs/>
          <w:sz w:val="24"/>
          <w:rtl/>
        </w:rPr>
        <w:pPrChange w:id="298" w:author="Shimon" w:date="2019-07-16T00:32:00Z">
          <w:pPr>
            <w:pStyle w:val="11"/>
            <w:tabs>
              <w:tab w:val="left" w:pos="521"/>
            </w:tabs>
            <w:spacing w:before="0" w:after="240" w:line="360" w:lineRule="auto"/>
            <w:ind w:left="521" w:hanging="426"/>
          </w:pPr>
        </w:pPrChange>
      </w:pPr>
      <w:r w:rsidRPr="00D74F54">
        <w:rPr>
          <w:i/>
          <w:iCs/>
          <w:sz w:val="24"/>
          <w:rtl/>
        </w:rPr>
        <w:lastRenderedPageBreak/>
        <w:t>*</w:t>
      </w:r>
      <w:r w:rsidRPr="00D74F54">
        <w:rPr>
          <w:i/>
          <w:iCs/>
          <w:sz w:val="24"/>
          <w:rtl/>
        </w:rPr>
        <w:tab/>
        <w:t xml:space="preserve">רצ"ב </w:t>
      </w:r>
      <w:r w:rsidRPr="00D74F54">
        <w:rPr>
          <w:rFonts w:hint="cs"/>
          <w:i/>
          <w:iCs/>
          <w:sz w:val="24"/>
          <w:rtl/>
        </w:rPr>
        <w:t xml:space="preserve">ההתכתבות הפנימית שהוצגה לתובע </w:t>
      </w:r>
      <w:r>
        <w:rPr>
          <w:rFonts w:hint="cs"/>
          <w:i/>
          <w:iCs/>
          <w:sz w:val="24"/>
          <w:rtl/>
        </w:rPr>
        <w:t>לאחר</w:t>
      </w:r>
      <w:r w:rsidRPr="00D74F54">
        <w:rPr>
          <w:rFonts w:hint="cs"/>
          <w:i/>
          <w:iCs/>
          <w:sz w:val="24"/>
          <w:rtl/>
        </w:rPr>
        <w:t xml:space="preserve"> פיטוריו בשנת 2012 </w:t>
      </w:r>
      <w:r w:rsidRPr="00D74F54">
        <w:rPr>
          <w:i/>
          <w:iCs/>
          <w:sz w:val="24"/>
          <w:rtl/>
        </w:rPr>
        <w:t>–</w:t>
      </w:r>
      <w:r w:rsidRPr="00D74F54">
        <w:rPr>
          <w:rFonts w:hint="cs"/>
          <w:i/>
          <w:iCs/>
          <w:sz w:val="24"/>
          <w:rtl/>
        </w:rPr>
        <w:t xml:space="preserve"> ואשר תוכנה (המוכחש)</w:t>
      </w:r>
      <w:ins w:id="299" w:author="Shimon" w:date="2019-07-16T00:31:00Z">
        <w:r w:rsidR="00582D11">
          <w:rPr>
            <w:rFonts w:hint="cs"/>
            <w:i/>
            <w:iCs/>
            <w:sz w:val="24"/>
            <w:rtl/>
          </w:rPr>
          <w:t>ובעיקר התאריכים</w:t>
        </w:r>
      </w:ins>
      <w:ins w:id="300" w:author="Shimon" w:date="2019-07-16T00:32:00Z">
        <w:r w:rsidR="00582D11">
          <w:rPr>
            <w:rFonts w:hint="cs"/>
            <w:i/>
            <w:iCs/>
            <w:sz w:val="24"/>
            <w:rtl/>
          </w:rPr>
          <w:t xml:space="preserve"> בה,</w:t>
        </w:r>
      </w:ins>
      <w:r w:rsidRPr="00D74F54">
        <w:rPr>
          <w:rFonts w:hint="cs"/>
          <w:i/>
          <w:iCs/>
          <w:sz w:val="24"/>
          <w:rtl/>
        </w:rPr>
        <w:t xml:space="preserve"> מדבר בעד עצמו</w:t>
      </w:r>
      <w:r w:rsidRPr="00D74F54">
        <w:rPr>
          <w:i/>
          <w:iCs/>
          <w:sz w:val="24"/>
          <w:rtl/>
        </w:rPr>
        <w:t>, מסומ</w:t>
      </w:r>
      <w:r w:rsidRPr="00D74F54">
        <w:rPr>
          <w:rFonts w:hint="cs"/>
          <w:i/>
          <w:iCs/>
          <w:sz w:val="24"/>
          <w:rtl/>
        </w:rPr>
        <w:t>נת</w:t>
      </w:r>
      <w:r w:rsidRPr="00D74F54">
        <w:rPr>
          <w:i/>
          <w:iCs/>
          <w:sz w:val="24"/>
          <w:rtl/>
        </w:rPr>
        <w:t xml:space="preserve"> </w:t>
      </w:r>
      <w:r w:rsidRPr="00803690">
        <w:rPr>
          <w:i/>
          <w:iCs/>
          <w:sz w:val="24"/>
          <w:highlight w:val="yellow"/>
          <w:u w:val="single"/>
          <w:rtl/>
        </w:rPr>
        <w:t>כנספח</w:t>
      </w:r>
      <w:r w:rsidR="00803690" w:rsidRPr="00803690">
        <w:rPr>
          <w:rFonts w:hint="cs"/>
          <w:i/>
          <w:iCs/>
          <w:sz w:val="24"/>
          <w:highlight w:val="yellow"/>
          <w:u w:val="single"/>
          <w:rtl/>
        </w:rPr>
        <w:t>___.</w:t>
      </w:r>
    </w:p>
    <w:p w14:paraId="4A43A59D" w14:textId="0904A280" w:rsidR="00E677EB" w:rsidRPr="00D74F54" w:rsidRDefault="00430A54" w:rsidP="00803690">
      <w:pPr>
        <w:pStyle w:val="11"/>
        <w:numPr>
          <w:ilvl w:val="0"/>
          <w:numId w:val="14"/>
        </w:numPr>
        <w:tabs>
          <w:tab w:val="clear" w:pos="360"/>
          <w:tab w:val="left" w:pos="566"/>
        </w:tabs>
        <w:spacing w:before="0" w:after="240" w:line="360" w:lineRule="auto"/>
        <w:ind w:left="566" w:right="0" w:hanging="425"/>
        <w:rPr>
          <w:rtl/>
        </w:rPr>
      </w:pPr>
      <w:r>
        <w:rPr>
          <w:rFonts w:hint="cs"/>
          <w:rtl/>
        </w:rPr>
        <w:t>בעת פיטוריו,</w:t>
      </w:r>
      <w:r w:rsidR="00084161">
        <w:rPr>
          <w:rFonts w:hint="cs"/>
          <w:rtl/>
        </w:rPr>
        <w:t xml:space="preserve"> </w:t>
      </w:r>
      <w:r w:rsidR="00E677EB" w:rsidRPr="00D74F54">
        <w:rPr>
          <w:rFonts w:hint="cs"/>
          <w:rtl/>
        </w:rPr>
        <w:t>התברר ל</w:t>
      </w:r>
      <w:r w:rsidR="00084161">
        <w:rPr>
          <w:rFonts w:hint="cs"/>
          <w:rtl/>
        </w:rPr>
        <w:t xml:space="preserve">תובע </w:t>
      </w:r>
      <w:r w:rsidR="00E677EB" w:rsidRPr="00D74F54">
        <w:rPr>
          <w:rFonts w:hint="cs"/>
          <w:rtl/>
        </w:rPr>
        <w:t xml:space="preserve">כי הנתבעת טוענת כי </w:t>
      </w:r>
      <w:r w:rsidR="00084161">
        <w:rPr>
          <w:rFonts w:hint="cs"/>
          <w:rtl/>
        </w:rPr>
        <w:t xml:space="preserve">בחודש ספטמבר או אוקטובר 2010, דהיינו 5 או 6 חודשים </w:t>
      </w:r>
      <w:r>
        <w:rPr>
          <w:rFonts w:hint="cs"/>
          <w:rtl/>
        </w:rPr>
        <w:t>ל</w:t>
      </w:r>
      <w:r w:rsidR="00084161">
        <w:rPr>
          <w:rFonts w:hint="cs"/>
          <w:rtl/>
        </w:rPr>
        <w:t xml:space="preserve">אחר 1.4.2010, שהוא המועד שבו הוארך כבר החוזה לתקופה נוספת של 4 שנים, </w:t>
      </w:r>
      <w:r w:rsidR="00E677EB" w:rsidRPr="00D74F54">
        <w:rPr>
          <w:rFonts w:hint="cs"/>
          <w:rtl/>
        </w:rPr>
        <w:t xml:space="preserve">נעשתה אליו פניה לחתום על הסכם </w:t>
      </w:r>
      <w:r w:rsidR="00084161">
        <w:rPr>
          <w:rFonts w:hint="cs"/>
          <w:rtl/>
        </w:rPr>
        <w:t xml:space="preserve">הארכה </w:t>
      </w:r>
      <w:r w:rsidR="00E677EB" w:rsidRPr="00D74F54">
        <w:rPr>
          <w:rFonts w:hint="cs"/>
          <w:rtl/>
        </w:rPr>
        <w:t>חדש, וכי לכאורה הוא סירב. התובע מבקש להבהיר</w:t>
      </w:r>
      <w:r w:rsidR="00084161">
        <w:rPr>
          <w:rFonts w:hint="cs"/>
          <w:rtl/>
        </w:rPr>
        <w:t xml:space="preserve"> </w:t>
      </w:r>
      <w:r w:rsidR="00E677EB" w:rsidRPr="00D74F54">
        <w:rPr>
          <w:rFonts w:hint="cs"/>
          <w:rtl/>
        </w:rPr>
        <w:t xml:space="preserve">כי </w:t>
      </w:r>
      <w:r w:rsidR="00084161">
        <w:rPr>
          <w:rFonts w:hint="cs"/>
          <w:rtl/>
        </w:rPr>
        <w:t>הוא לא קיבל פניה כאמור ו</w:t>
      </w:r>
      <w:r w:rsidR="00E677EB" w:rsidRPr="00D74F54">
        <w:rPr>
          <w:rFonts w:hint="cs"/>
          <w:rtl/>
        </w:rPr>
        <w:t xml:space="preserve">אם היה נדרש </w:t>
      </w:r>
      <w:ins w:id="301" w:author="Shimon" w:date="2019-07-16T13:09:00Z">
        <w:r w:rsidR="00C01CE5">
          <w:rPr>
            <w:rFonts w:hint="cs"/>
            <w:rtl/>
          </w:rPr>
          <w:t xml:space="preserve">באותו מועד </w:t>
        </w:r>
      </w:ins>
      <w:ins w:id="302" w:author="Shimon" w:date="2019-07-16T13:10:00Z">
        <w:r w:rsidR="00C01CE5">
          <w:rPr>
            <w:rFonts w:hint="cs"/>
            <w:rtl/>
          </w:rPr>
          <w:t xml:space="preserve">(ספטמבר או אוקטובר 2010), </w:t>
        </w:r>
      </w:ins>
      <w:r w:rsidR="00E677EB" w:rsidRPr="00D74F54">
        <w:rPr>
          <w:rFonts w:hint="cs"/>
          <w:rtl/>
        </w:rPr>
        <w:t xml:space="preserve">לחתום על הסכם חדש, היה מבהיר את מצב הדברים </w:t>
      </w:r>
      <w:r w:rsidR="0078605A">
        <w:rPr>
          <w:rFonts w:hint="cs"/>
          <w:rtl/>
        </w:rPr>
        <w:t>לפיו החוזה הוארך כבר ב-1.4.2010</w:t>
      </w:r>
      <w:ins w:id="303" w:author="Shimon" w:date="2019-07-16T00:34:00Z">
        <w:r w:rsidR="00582D11">
          <w:rPr>
            <w:rFonts w:hint="cs"/>
            <w:rtl/>
          </w:rPr>
          <w:t>,</w:t>
        </w:r>
      </w:ins>
      <w:del w:id="304" w:author="Shimon" w:date="2019-07-16T00:34:00Z">
        <w:r w:rsidR="00D5324B" w:rsidDel="00582D11">
          <w:rPr>
            <w:rFonts w:hint="cs"/>
            <w:rtl/>
          </w:rPr>
          <w:delText>.</w:delText>
        </w:r>
      </w:del>
      <w:r w:rsidR="00D5324B">
        <w:rPr>
          <w:rFonts w:hint="cs"/>
          <w:rtl/>
        </w:rPr>
        <w:t xml:space="preserve"> </w:t>
      </w:r>
      <w:r w:rsidR="0078605A">
        <w:rPr>
          <w:rFonts w:hint="cs"/>
          <w:rtl/>
        </w:rPr>
        <w:t xml:space="preserve">ובכל מקרה </w:t>
      </w:r>
      <w:r w:rsidR="00E677EB" w:rsidRPr="00D74F54">
        <w:rPr>
          <w:rFonts w:hint="cs"/>
          <w:rtl/>
        </w:rPr>
        <w:t>אי הארכת תוקפו של החוזה לארבע שנים נוספות צריכה להיעשות בפרוצדורה הראויה.</w:t>
      </w:r>
    </w:p>
    <w:p w14:paraId="20355639" w14:textId="77777777" w:rsidR="00E677EB" w:rsidRPr="00D74F54" w:rsidRDefault="00E677EB" w:rsidP="00D74F54">
      <w:pPr>
        <w:pStyle w:val="11"/>
        <w:tabs>
          <w:tab w:val="left" w:pos="566"/>
        </w:tabs>
        <w:spacing w:before="0" w:after="240" w:line="360" w:lineRule="auto"/>
        <w:ind w:left="566" w:firstLine="0"/>
      </w:pPr>
      <w:r w:rsidRPr="00D74F54">
        <w:rPr>
          <w:rFonts w:hint="cs"/>
          <w:rtl/>
        </w:rPr>
        <w:t xml:space="preserve">מכל מקום, </w:t>
      </w:r>
      <w:r w:rsidRPr="00CB1486">
        <w:rPr>
          <w:rFonts w:hint="cs"/>
          <w:b/>
          <w:bCs/>
          <w:rtl/>
        </w:rPr>
        <w:t xml:space="preserve">אין חולק כי </w:t>
      </w:r>
      <w:r w:rsidR="00726756" w:rsidRPr="00CB1486">
        <w:rPr>
          <w:rFonts w:hint="cs"/>
          <w:b/>
          <w:bCs/>
          <w:rtl/>
        </w:rPr>
        <w:t xml:space="preserve">בשנת 2010 </w:t>
      </w:r>
      <w:r w:rsidRPr="00CB1486">
        <w:rPr>
          <w:rFonts w:hint="cs"/>
          <w:b/>
          <w:bCs/>
          <w:rtl/>
        </w:rPr>
        <w:t>לא נחתם הסכם חדש, ו</w:t>
      </w:r>
      <w:r w:rsidR="00430A54" w:rsidRPr="00CB1486">
        <w:rPr>
          <w:rFonts w:hint="cs"/>
          <w:b/>
          <w:bCs/>
          <w:rtl/>
        </w:rPr>
        <w:t xml:space="preserve">אין חולק </w:t>
      </w:r>
      <w:r w:rsidRPr="00CB1486">
        <w:rPr>
          <w:rFonts w:hint="cs"/>
          <w:b/>
          <w:bCs/>
          <w:rtl/>
        </w:rPr>
        <w:t>כי התובע לא קיבל הודעה על אי הארכת תוקפו של החוזה</w:t>
      </w:r>
      <w:r w:rsidR="00430A54">
        <w:rPr>
          <w:rFonts w:hint="cs"/>
          <w:b/>
          <w:bCs/>
          <w:rtl/>
        </w:rPr>
        <w:t>, או על כך שחל שינוי בתנאיו של החוזה</w:t>
      </w:r>
      <w:r w:rsidRPr="009A1EF5">
        <w:rPr>
          <w:rFonts w:hint="cs"/>
          <w:rtl/>
        </w:rPr>
        <w:t>.</w:t>
      </w:r>
    </w:p>
    <w:p w14:paraId="3939888C" w14:textId="77777777" w:rsidR="00442D58" w:rsidRDefault="00442D58" w:rsidP="009C3D22">
      <w:pPr>
        <w:pStyle w:val="11"/>
        <w:numPr>
          <w:ilvl w:val="0"/>
          <w:numId w:val="14"/>
        </w:numPr>
        <w:tabs>
          <w:tab w:val="clear" w:pos="360"/>
          <w:tab w:val="left" w:pos="566"/>
        </w:tabs>
        <w:spacing w:before="0" w:after="240" w:line="360" w:lineRule="auto"/>
        <w:ind w:left="566" w:right="0" w:hanging="425"/>
      </w:pPr>
      <w:r w:rsidRPr="00D74F54">
        <w:rPr>
          <w:rFonts w:hint="cs"/>
          <w:rtl/>
        </w:rPr>
        <w:t>עוד יטען התובע כי מעבר למנגנון הקבוע בחוזה, הרי שהוראות הדין מחייב</w:t>
      </w:r>
      <w:r w:rsidR="00D5324B">
        <w:rPr>
          <w:rFonts w:hint="cs"/>
          <w:rtl/>
        </w:rPr>
        <w:t>ו</w:t>
      </w:r>
      <w:r w:rsidRPr="00D74F54">
        <w:rPr>
          <w:rFonts w:hint="cs"/>
          <w:rtl/>
        </w:rPr>
        <w:t xml:space="preserve">ת כי אי הארכת תוקפו של החוזה בתנאיו המקוריים (קרי </w:t>
      </w:r>
      <w:r w:rsidRPr="00D74F54">
        <w:rPr>
          <w:rtl/>
        </w:rPr>
        <w:t>–</w:t>
      </w:r>
      <w:r w:rsidRPr="00D74F54">
        <w:rPr>
          <w:rFonts w:hint="cs"/>
          <w:rtl/>
        </w:rPr>
        <w:t xml:space="preserve"> לארבע שנים נוספות), </w:t>
      </w:r>
      <w:r w:rsidR="00D5324B">
        <w:rPr>
          <w:rFonts w:hint="cs"/>
          <w:rtl/>
        </w:rPr>
        <w:t>תעשה לאחר</w:t>
      </w:r>
      <w:r w:rsidR="00D5324B" w:rsidRPr="00D74F54">
        <w:rPr>
          <w:rFonts w:hint="cs"/>
          <w:rtl/>
        </w:rPr>
        <w:t xml:space="preserve"> </w:t>
      </w:r>
      <w:r w:rsidRPr="00D74F54">
        <w:rPr>
          <w:rFonts w:hint="cs"/>
          <w:rtl/>
        </w:rPr>
        <w:t xml:space="preserve">עריכת שימוע. </w:t>
      </w:r>
      <w:r w:rsidRPr="00D74F54">
        <w:rPr>
          <w:rFonts w:hint="cs"/>
          <w:b/>
          <w:bCs/>
          <w:rtl/>
        </w:rPr>
        <w:t>אין חולק כי לא נעשה לתובע שימוע</w:t>
      </w:r>
      <w:r w:rsidRPr="00D74F54">
        <w:rPr>
          <w:rFonts w:hint="cs"/>
          <w:rtl/>
        </w:rPr>
        <w:t>.</w:t>
      </w:r>
    </w:p>
    <w:p w14:paraId="6F383368" w14:textId="77777777" w:rsidR="003E3C89" w:rsidRPr="007A13B8" w:rsidRDefault="003E3C89" w:rsidP="009C3D22">
      <w:pPr>
        <w:pStyle w:val="11"/>
        <w:tabs>
          <w:tab w:val="left" w:pos="566"/>
        </w:tabs>
        <w:spacing w:before="0" w:after="480" w:line="360" w:lineRule="auto"/>
        <w:ind w:left="521" w:firstLine="0"/>
      </w:pPr>
      <w:r>
        <w:rPr>
          <w:rFonts w:hint="cs"/>
          <w:rtl/>
        </w:rPr>
        <w:t>בהיעדר הודעה ובהיעדר פעולה אחרת</w:t>
      </w:r>
      <w:r w:rsidR="00D5324B">
        <w:rPr>
          <w:rFonts w:hint="cs"/>
          <w:rtl/>
        </w:rPr>
        <w:t xml:space="preserve"> </w:t>
      </w:r>
      <w:r>
        <w:rPr>
          <w:rFonts w:hint="cs"/>
          <w:rtl/>
        </w:rPr>
        <w:t>מצדה של הנתבעת</w:t>
      </w:r>
      <w:r w:rsidR="00D5324B">
        <w:rPr>
          <w:rFonts w:hint="cs"/>
          <w:rtl/>
        </w:rPr>
        <w:t xml:space="preserve"> (פעולה הגלויה וידועה לתובע בזמן אמת)</w:t>
      </w:r>
      <w:r>
        <w:rPr>
          <w:rFonts w:hint="cs"/>
          <w:rtl/>
        </w:rPr>
        <w:t xml:space="preserve">, </w:t>
      </w:r>
      <w:r w:rsidRPr="007A13B8">
        <w:rPr>
          <w:rFonts w:hint="cs"/>
          <w:rtl/>
        </w:rPr>
        <w:t xml:space="preserve">סבר </w:t>
      </w:r>
      <w:r>
        <w:rPr>
          <w:rFonts w:hint="cs"/>
          <w:rtl/>
        </w:rPr>
        <w:t>התובע</w:t>
      </w:r>
      <w:r w:rsidRPr="007A13B8">
        <w:rPr>
          <w:rFonts w:hint="cs"/>
          <w:rtl/>
        </w:rPr>
        <w:t xml:space="preserve"> כי תוקף החוזה הוארך, כפי שהיה בפעמים קודמות בעבר, לתקופה של ארבע שנים נוספות, וזאת עד </w:t>
      </w:r>
      <w:r w:rsidRPr="009A1EF5">
        <w:rPr>
          <w:rFonts w:hint="cs"/>
          <w:b/>
          <w:bCs/>
          <w:rtl/>
        </w:rPr>
        <w:t>ליום 31.3.2014.</w:t>
      </w:r>
    </w:p>
    <w:p w14:paraId="5A1900BC" w14:textId="77777777" w:rsidR="000D2DB0" w:rsidRPr="009C3D22" w:rsidRDefault="008A2C98" w:rsidP="009C3D22">
      <w:pPr>
        <w:pStyle w:val="2"/>
        <w:numPr>
          <w:ilvl w:val="1"/>
          <w:numId w:val="18"/>
        </w:numPr>
        <w:tabs>
          <w:tab w:val="clear" w:pos="566"/>
          <w:tab w:val="left" w:pos="521"/>
        </w:tabs>
        <w:spacing w:before="240" w:after="240"/>
        <w:ind w:left="521" w:hanging="284"/>
        <w:rPr>
          <w:szCs w:val="24"/>
          <w:lang w:eastAsia="en-US"/>
        </w:rPr>
      </w:pPr>
      <w:r w:rsidRPr="00D74F54">
        <w:rPr>
          <w:rFonts w:hint="cs"/>
          <w:szCs w:val="24"/>
          <w:rtl/>
          <w:lang w:eastAsia="en-US"/>
        </w:rPr>
        <w:t>הפסקת עבודה מבישה ומבזה</w:t>
      </w:r>
    </w:p>
    <w:p w14:paraId="21FF92BB" w14:textId="77777777" w:rsidR="00C926D8" w:rsidRDefault="00CE0A64" w:rsidP="00C926D8">
      <w:pPr>
        <w:pStyle w:val="11"/>
        <w:numPr>
          <w:ilvl w:val="0"/>
          <w:numId w:val="14"/>
        </w:numPr>
        <w:tabs>
          <w:tab w:val="clear" w:pos="360"/>
        </w:tabs>
        <w:spacing w:before="0" w:after="240" w:line="360" w:lineRule="auto"/>
        <w:ind w:left="510" w:right="0" w:hanging="425"/>
        <w:rPr>
          <w:ins w:id="305" w:author="Shimon" w:date="2019-07-16T10:32:00Z"/>
        </w:rPr>
        <w:pPrChange w:id="306" w:author="Shimon" w:date="2019-07-16T10:29:00Z">
          <w:pPr>
            <w:pStyle w:val="11"/>
            <w:numPr>
              <w:numId w:val="14"/>
            </w:numPr>
            <w:spacing w:before="0" w:after="240" w:line="360" w:lineRule="auto"/>
            <w:ind w:left="510" w:hanging="425"/>
          </w:pPr>
        </w:pPrChange>
      </w:pPr>
      <w:r w:rsidRPr="00D74F54">
        <w:rPr>
          <w:rStyle w:val="emailstyle17"/>
          <w:rFonts w:ascii="Times New Roman" w:hAnsi="Times New Roman" w:cs="David" w:hint="cs"/>
          <w:color w:val="auto"/>
          <w:rtl/>
        </w:rPr>
        <w:t xml:space="preserve">בשלהי שנת 2011 </w:t>
      </w:r>
      <w:r w:rsidR="00594EB3">
        <w:rPr>
          <w:rFonts w:hint="cs"/>
          <w:rtl/>
        </w:rPr>
        <w:t xml:space="preserve">פגשה פקידה </w:t>
      </w:r>
      <w:ins w:id="307" w:author="Shimon" w:date="2019-07-16T10:10:00Z">
        <w:r w:rsidR="00004E72">
          <w:rPr>
            <w:rFonts w:hint="cs"/>
            <w:rtl/>
          </w:rPr>
          <w:t>מ</w:t>
        </w:r>
      </w:ins>
      <w:ins w:id="308" w:author="Shimon" w:date="2019-07-16T10:28:00Z">
        <w:r w:rsidR="00C926D8">
          <w:rPr>
            <w:rFonts w:hint="cs"/>
            <w:rtl/>
          </w:rPr>
          <w:t>ה</w:t>
        </w:r>
      </w:ins>
      <w:ins w:id="309" w:author="Shimon" w:date="2019-07-16T10:10:00Z">
        <w:r w:rsidR="00C926D8">
          <w:rPr>
            <w:rFonts w:hint="cs"/>
            <w:rtl/>
          </w:rPr>
          <w:t>יחיד</w:t>
        </w:r>
      </w:ins>
      <w:ins w:id="310" w:author="Shimon" w:date="2019-07-16T10:28:00Z">
        <w:r w:rsidR="00C926D8">
          <w:rPr>
            <w:rFonts w:hint="cs"/>
            <w:rtl/>
          </w:rPr>
          <w:t>ה למשאבי אנוש</w:t>
        </w:r>
      </w:ins>
      <w:ins w:id="311" w:author="Shimon" w:date="2019-07-16T10:10:00Z">
        <w:r w:rsidR="00004E72">
          <w:rPr>
            <w:rFonts w:hint="cs"/>
            <w:rtl/>
          </w:rPr>
          <w:t xml:space="preserve"> </w:t>
        </w:r>
      </w:ins>
      <w:r w:rsidR="00594EB3">
        <w:rPr>
          <w:rFonts w:hint="cs"/>
          <w:rtl/>
        </w:rPr>
        <w:t>במשרד האוצר באקראי את התובע בפרוזדור המשרד</w:t>
      </w:r>
      <w:r w:rsidR="00D5324B">
        <w:rPr>
          <w:rFonts w:hint="cs"/>
          <w:rtl/>
        </w:rPr>
        <w:t>,</w:t>
      </w:r>
      <w:r w:rsidR="00594EB3">
        <w:rPr>
          <w:rFonts w:hint="cs"/>
          <w:rtl/>
        </w:rPr>
        <w:t xml:space="preserve"> וב</w:t>
      </w:r>
      <w:r w:rsidR="00D5324B">
        <w:rPr>
          <w:rFonts w:hint="cs"/>
          <w:rtl/>
        </w:rPr>
        <w:t>י</w:t>
      </w:r>
      <w:r w:rsidR="00594EB3">
        <w:rPr>
          <w:rFonts w:hint="cs"/>
          <w:rtl/>
        </w:rPr>
        <w:t>קשה ממנו לסור למשרדה ול</w:t>
      </w:r>
      <w:r w:rsidR="00594EB3" w:rsidRPr="008B15BC">
        <w:rPr>
          <w:rFonts w:hint="cs"/>
          <w:rtl/>
        </w:rPr>
        <w:t xml:space="preserve">חתום על </w:t>
      </w:r>
      <w:ins w:id="312" w:author="Shimon" w:date="2019-07-16T10:10:00Z">
        <w:r w:rsidR="00004E72">
          <w:rPr>
            <w:rFonts w:hint="cs"/>
            <w:rtl/>
          </w:rPr>
          <w:t>הפרטים שהיא מילאה ב</w:t>
        </w:r>
      </w:ins>
      <w:r w:rsidR="00594EB3" w:rsidRPr="008B15BC">
        <w:rPr>
          <w:rFonts w:hint="cs"/>
          <w:rtl/>
        </w:rPr>
        <w:t>טופס</w:t>
      </w:r>
      <w:ins w:id="313" w:author="Shimon" w:date="2019-07-16T10:12:00Z">
        <w:r w:rsidR="00004E72">
          <w:rPr>
            <w:rFonts w:hint="cs"/>
            <w:rtl/>
          </w:rPr>
          <w:t xml:space="preserve"> סטנדרטי</w:t>
        </w:r>
      </w:ins>
      <w:r w:rsidR="00594EB3" w:rsidRPr="008B15BC">
        <w:rPr>
          <w:rFonts w:hint="cs"/>
          <w:rtl/>
        </w:rPr>
        <w:t xml:space="preserve"> </w:t>
      </w:r>
      <w:ins w:id="314" w:author="Shimon" w:date="2019-07-16T10:10:00Z">
        <w:r w:rsidR="00004E72">
          <w:rPr>
            <w:rFonts w:hint="cs"/>
            <w:rtl/>
          </w:rPr>
          <w:t xml:space="preserve">של </w:t>
        </w:r>
      </w:ins>
      <w:r w:rsidR="00594EB3">
        <w:rPr>
          <w:rFonts w:hint="cs"/>
          <w:rtl/>
        </w:rPr>
        <w:t>"</w:t>
      </w:r>
      <w:r w:rsidR="00594EB3" w:rsidRPr="008B15BC">
        <w:rPr>
          <w:rFonts w:hint="cs"/>
          <w:rtl/>
        </w:rPr>
        <w:t>ריכוז נתוני עובד/פורש</w:t>
      </w:r>
      <w:r w:rsidR="00594EB3">
        <w:rPr>
          <w:rFonts w:hint="cs"/>
          <w:rtl/>
        </w:rPr>
        <w:t>", והוא נענה. עם זאת, התובע סרב לבקשתה למלא ולחתום על טופס לבקשת גמל</w:t>
      </w:r>
      <w:ins w:id="315" w:author="Shimon" w:date="2019-07-16T00:35:00Z">
        <w:r w:rsidR="00582D11">
          <w:rPr>
            <w:rFonts w:hint="cs"/>
            <w:rtl/>
          </w:rPr>
          <w:t>ה</w:t>
        </w:r>
      </w:ins>
      <w:del w:id="316" w:author="Shimon" w:date="2019-07-16T00:35:00Z">
        <w:r w:rsidR="00594EB3" w:rsidDel="00582D11">
          <w:rPr>
            <w:rFonts w:hint="cs"/>
            <w:rtl/>
          </w:rPr>
          <w:delText>אי</w:delText>
        </w:r>
      </w:del>
      <w:r w:rsidR="00594EB3">
        <w:rPr>
          <w:rFonts w:hint="cs"/>
          <w:rtl/>
        </w:rPr>
        <w:t xml:space="preserve"> שהיא הציגה בפניו. </w:t>
      </w:r>
    </w:p>
    <w:p w14:paraId="0C3E1221" w14:textId="11448228" w:rsidR="00594EB3" w:rsidRDefault="00C926D8" w:rsidP="00C01CE5">
      <w:pPr>
        <w:pStyle w:val="11"/>
        <w:numPr>
          <w:ilvl w:val="0"/>
          <w:numId w:val="14"/>
        </w:numPr>
        <w:tabs>
          <w:tab w:val="clear" w:pos="360"/>
        </w:tabs>
        <w:spacing w:before="0" w:after="240" w:line="360" w:lineRule="auto"/>
        <w:ind w:left="510" w:right="0" w:hanging="425"/>
        <w:pPrChange w:id="317" w:author="Shimon" w:date="2019-07-16T13:11:00Z">
          <w:pPr>
            <w:pStyle w:val="11"/>
            <w:numPr>
              <w:numId w:val="14"/>
            </w:numPr>
            <w:spacing w:before="0" w:after="240" w:line="360" w:lineRule="auto"/>
            <w:ind w:left="510" w:hanging="425"/>
          </w:pPr>
        </w:pPrChange>
      </w:pPr>
      <w:ins w:id="318" w:author="Shimon" w:date="2019-07-16T10:29:00Z">
        <w:r>
          <w:rPr>
            <w:rFonts w:hint="cs"/>
            <w:rtl/>
          </w:rPr>
          <w:t xml:space="preserve">יודגש, כי כעובד אגף החשב הכללי במשרד האוצר, מעולם לא היה קשר ישיר בין התובע לאגף משאבי אנוש של האוצר. </w:t>
        </w:r>
      </w:ins>
      <w:ins w:id="319" w:author="Shimon" w:date="2019-07-16T10:31:00Z">
        <w:r>
          <w:rPr>
            <w:rFonts w:hint="cs"/>
            <w:rtl/>
          </w:rPr>
          <w:t xml:space="preserve">כל הקשר </w:t>
        </w:r>
      </w:ins>
      <w:ins w:id="320" w:author="Shimon" w:date="2019-07-16T10:32:00Z">
        <w:r>
          <w:rPr>
            <w:rFonts w:hint="cs"/>
            <w:rtl/>
          </w:rPr>
          <w:t xml:space="preserve">המינהלי </w:t>
        </w:r>
      </w:ins>
      <w:ins w:id="321" w:author="Shimon" w:date="2019-07-16T10:31:00Z">
        <w:r>
          <w:rPr>
            <w:rFonts w:hint="cs"/>
            <w:rtl/>
          </w:rPr>
          <w:t>היה תמיד</w:t>
        </w:r>
      </w:ins>
      <w:ins w:id="322" w:author="Shimon" w:date="2019-07-16T13:11:00Z">
        <w:r w:rsidR="00C01CE5">
          <w:rPr>
            <w:rFonts w:hint="cs"/>
            <w:rtl/>
          </w:rPr>
          <w:t xml:space="preserve"> אך ורק </w:t>
        </w:r>
      </w:ins>
      <w:ins w:id="323" w:author="Shimon" w:date="2019-07-16T10:32:00Z">
        <w:r>
          <w:rPr>
            <w:rFonts w:hint="cs"/>
            <w:rtl/>
          </w:rPr>
          <w:t>מול ו</w:t>
        </w:r>
      </w:ins>
      <w:ins w:id="324" w:author="Shimon" w:date="2019-07-16T10:31:00Z">
        <w:r>
          <w:rPr>
            <w:rFonts w:hint="cs"/>
            <w:rtl/>
          </w:rPr>
          <w:t>באמצעות אמרכלות אגף הח</w:t>
        </w:r>
      </w:ins>
      <w:ins w:id="325" w:author="Shimon" w:date="2019-07-16T10:32:00Z">
        <w:r>
          <w:rPr>
            <w:rFonts w:hint="cs"/>
            <w:rtl/>
          </w:rPr>
          <w:t>ש</w:t>
        </w:r>
      </w:ins>
      <w:ins w:id="326" w:author="Shimon" w:date="2019-07-16T10:31:00Z">
        <w:r>
          <w:rPr>
            <w:rFonts w:hint="cs"/>
            <w:rtl/>
          </w:rPr>
          <w:t>ב הכללי</w:t>
        </w:r>
      </w:ins>
      <w:ins w:id="327" w:author="Shimon" w:date="2019-07-16T10:33:00Z">
        <w:r w:rsidR="00152A00">
          <w:rPr>
            <w:rFonts w:hint="cs"/>
            <w:rtl/>
          </w:rPr>
          <w:t>.</w:t>
        </w:r>
      </w:ins>
      <w:ins w:id="328" w:author="Shimon" w:date="2019-07-16T10:31:00Z">
        <w:r>
          <w:rPr>
            <w:rFonts w:hint="cs"/>
            <w:rtl/>
          </w:rPr>
          <w:t xml:space="preserve"> </w:t>
        </w:r>
      </w:ins>
    </w:p>
    <w:p w14:paraId="444A29B2" w14:textId="72689405" w:rsidR="00D5324B" w:rsidRDefault="00594EB3" w:rsidP="00C01CE5">
      <w:pPr>
        <w:pStyle w:val="11"/>
        <w:spacing w:before="0" w:after="240" w:line="360" w:lineRule="auto"/>
        <w:ind w:left="510" w:firstLine="0"/>
        <w:rPr>
          <w:rStyle w:val="emailstyle17"/>
          <w:rFonts w:ascii="Times New Roman" w:hAnsi="Times New Roman" w:cs="David"/>
          <w:color w:val="auto"/>
          <w:rtl/>
        </w:rPr>
        <w:pPrChange w:id="329" w:author="Shimon" w:date="2019-07-16T13:12:00Z">
          <w:pPr>
            <w:pStyle w:val="11"/>
            <w:spacing w:before="0" w:after="240" w:line="360" w:lineRule="auto"/>
            <w:ind w:left="510" w:firstLine="0"/>
          </w:pPr>
        </w:pPrChange>
      </w:pPr>
      <w:r w:rsidRPr="008B15BC">
        <w:rPr>
          <w:rFonts w:hint="cs"/>
          <w:rtl/>
        </w:rPr>
        <w:t xml:space="preserve">התובע הבין מכך כי </w:t>
      </w:r>
      <w:r>
        <w:rPr>
          <w:rFonts w:hint="cs"/>
          <w:rtl/>
        </w:rPr>
        <w:t xml:space="preserve">הפקידה </w:t>
      </w:r>
      <w:ins w:id="330" w:author="Shimon" w:date="2019-07-16T10:13:00Z">
        <w:r w:rsidR="008B1CEE">
          <w:rPr>
            <w:rFonts w:hint="cs"/>
            <w:rtl/>
          </w:rPr>
          <w:t>הזוטרה</w:t>
        </w:r>
      </w:ins>
      <w:r w:rsidR="008B1CEE">
        <w:rPr>
          <w:rFonts w:hint="cs"/>
          <w:rtl/>
        </w:rPr>
        <w:t>,</w:t>
      </w:r>
      <w:ins w:id="331" w:author="Shimon" w:date="2019-07-16T10:13:00Z">
        <w:r w:rsidR="008B1CEE">
          <w:rPr>
            <w:rFonts w:hint="cs"/>
            <w:rtl/>
          </w:rPr>
          <w:t xml:space="preserve"> שמטבע הדברים אינה מודעת לתנאי הח</w:t>
        </w:r>
      </w:ins>
      <w:ins w:id="332" w:author="Shimon" w:date="2019-07-16T13:11:00Z">
        <w:r w:rsidR="00C01CE5">
          <w:rPr>
            <w:rFonts w:hint="cs"/>
            <w:rtl/>
          </w:rPr>
          <w:t>ו</w:t>
        </w:r>
      </w:ins>
      <w:ins w:id="333" w:author="Shimon" w:date="2019-07-16T10:13:00Z">
        <w:r w:rsidR="008B1CEE">
          <w:rPr>
            <w:rFonts w:hint="cs"/>
            <w:rtl/>
          </w:rPr>
          <w:t xml:space="preserve">זה שלו, </w:t>
        </w:r>
      </w:ins>
      <w:r>
        <w:rPr>
          <w:rFonts w:hint="cs"/>
          <w:rtl/>
        </w:rPr>
        <w:t xml:space="preserve">מבצעת פרוצדורות </w:t>
      </w:r>
      <w:del w:id="334" w:author="Shimon" w:date="2019-07-16T00:35:00Z">
        <w:r w:rsidDel="005C06C4">
          <w:rPr>
            <w:rFonts w:hint="cs"/>
            <w:rtl/>
          </w:rPr>
          <w:delText>ה</w:delText>
        </w:r>
      </w:del>
      <w:del w:id="335" w:author="Shimon" w:date="2019-07-16T09:37:00Z">
        <w:r w:rsidDel="00100933">
          <w:rPr>
            <w:rFonts w:hint="cs"/>
            <w:rtl/>
          </w:rPr>
          <w:delText>מקובלות</w:delText>
        </w:r>
      </w:del>
      <w:ins w:id="336" w:author="Shimon" w:date="2019-07-16T00:35:00Z">
        <w:r w:rsidR="005C06C4">
          <w:rPr>
            <w:rFonts w:hint="cs"/>
            <w:rtl/>
          </w:rPr>
          <w:t xml:space="preserve">סטנדרטיות </w:t>
        </w:r>
      </w:ins>
      <w:r>
        <w:rPr>
          <w:rFonts w:hint="cs"/>
          <w:rtl/>
        </w:rPr>
        <w:t xml:space="preserve"> לגבי עובדים המתקרבים לגיל פרישה</w:t>
      </w:r>
      <w:r w:rsidR="008B1CEE">
        <w:rPr>
          <w:rStyle w:val="emailstyle17"/>
          <w:rFonts w:ascii="Times New Roman" w:hAnsi="Times New Roman" w:cs="David" w:hint="cs"/>
          <w:color w:val="auto"/>
          <w:rtl/>
        </w:rPr>
        <w:t>. הוא</w:t>
      </w:r>
      <w:r>
        <w:rPr>
          <w:rStyle w:val="emailstyle17"/>
          <w:rFonts w:ascii="Times New Roman" w:hAnsi="Times New Roman" w:cs="David" w:hint="cs"/>
          <w:color w:val="auto"/>
          <w:rtl/>
        </w:rPr>
        <w:t xml:space="preserve"> </w:t>
      </w:r>
      <w:ins w:id="337" w:author="Shimon" w:date="2019-07-16T09:40:00Z">
        <w:r w:rsidR="00100933">
          <w:rPr>
            <w:rStyle w:val="emailstyle17"/>
            <w:rFonts w:ascii="Times New Roman" w:hAnsi="Times New Roman" w:cs="David" w:hint="cs"/>
            <w:color w:val="auto"/>
            <w:rtl/>
          </w:rPr>
          <w:t>הני</w:t>
        </w:r>
      </w:ins>
      <w:r>
        <w:rPr>
          <w:rStyle w:val="emailstyle17"/>
          <w:rFonts w:ascii="Times New Roman" w:hAnsi="Times New Roman" w:cs="David" w:hint="cs"/>
          <w:color w:val="auto"/>
          <w:rtl/>
        </w:rPr>
        <w:t>ח</w:t>
      </w:r>
      <w:del w:id="338" w:author="Shimon" w:date="2019-07-16T09:40:00Z">
        <w:r w:rsidDel="00100933">
          <w:rPr>
            <w:rStyle w:val="emailstyle17"/>
            <w:rFonts w:ascii="Times New Roman" w:hAnsi="Times New Roman" w:cs="David" w:hint="cs"/>
            <w:color w:val="auto"/>
            <w:rtl/>
          </w:rPr>
          <w:delText>שב</w:delText>
        </w:r>
      </w:del>
      <w:r w:rsidR="003E3C89">
        <w:rPr>
          <w:rStyle w:val="emailstyle17"/>
          <w:rFonts w:ascii="Times New Roman" w:hAnsi="Times New Roman" w:cs="David" w:hint="cs"/>
          <w:color w:val="auto"/>
          <w:rtl/>
        </w:rPr>
        <w:t xml:space="preserve"> </w:t>
      </w:r>
      <w:ins w:id="339" w:author="Shimon" w:date="2019-07-16T09:41:00Z">
        <w:r w:rsidR="00100933">
          <w:rPr>
            <w:rStyle w:val="emailstyle17"/>
            <w:rFonts w:ascii="Times New Roman" w:hAnsi="Times New Roman" w:cs="David" w:hint="cs"/>
            <w:color w:val="auto"/>
            <w:rtl/>
          </w:rPr>
          <w:t>ש</w:t>
        </w:r>
      </w:ins>
      <w:del w:id="340" w:author="Shimon" w:date="2019-07-16T09:41:00Z">
        <w:r w:rsidR="003E3C89" w:rsidDel="00100933">
          <w:rPr>
            <w:rStyle w:val="emailstyle17"/>
            <w:rFonts w:ascii="Times New Roman" w:hAnsi="Times New Roman" w:cs="David" w:hint="cs"/>
            <w:color w:val="auto"/>
            <w:rtl/>
          </w:rPr>
          <w:delText xml:space="preserve">כי </w:delText>
        </w:r>
      </w:del>
      <w:r>
        <w:rPr>
          <w:rStyle w:val="emailstyle17"/>
          <w:rFonts w:ascii="Times New Roman" w:hAnsi="Times New Roman" w:cs="David" w:hint="cs"/>
          <w:color w:val="auto"/>
          <w:rtl/>
        </w:rPr>
        <w:t xml:space="preserve">אם </w:t>
      </w:r>
      <w:r w:rsidR="003E3C89">
        <w:rPr>
          <w:rStyle w:val="emailstyle17"/>
          <w:rFonts w:ascii="Times New Roman" w:hAnsi="Times New Roman" w:cs="David" w:hint="cs"/>
          <w:color w:val="auto"/>
          <w:rtl/>
        </w:rPr>
        <w:t xml:space="preserve">יש כוונה להפסיק את עבודתו </w:t>
      </w:r>
      <w:r w:rsidR="008D5FDB">
        <w:rPr>
          <w:rStyle w:val="emailstyle17"/>
          <w:rFonts w:ascii="Times New Roman" w:hAnsi="Times New Roman" w:cs="David" w:hint="cs"/>
          <w:color w:val="auto"/>
          <w:rtl/>
        </w:rPr>
        <w:t>בחודשים הקרובים</w:t>
      </w:r>
      <w:r w:rsidR="003E3C89">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הרי ש</w:t>
      </w:r>
      <w:r w:rsidR="008D5FDB">
        <w:rPr>
          <w:rStyle w:val="emailstyle17"/>
          <w:rFonts w:ascii="Times New Roman" w:hAnsi="Times New Roman" w:cs="David" w:hint="cs"/>
          <w:color w:val="auto"/>
          <w:rtl/>
        </w:rPr>
        <w:t>המשרד יפעל</w:t>
      </w:r>
      <w:r w:rsidR="003E3C89">
        <w:rPr>
          <w:rStyle w:val="emailstyle17"/>
          <w:rFonts w:ascii="Times New Roman" w:hAnsi="Times New Roman" w:cs="David" w:hint="cs"/>
          <w:color w:val="auto"/>
          <w:rtl/>
        </w:rPr>
        <w:t xml:space="preserve"> </w:t>
      </w:r>
      <w:r w:rsidR="00C723FA">
        <w:rPr>
          <w:rStyle w:val="emailstyle17"/>
          <w:rFonts w:ascii="Times New Roman" w:hAnsi="Times New Roman" w:cs="David" w:hint="cs"/>
          <w:color w:val="auto"/>
          <w:rtl/>
        </w:rPr>
        <w:t>בהתאם ל</w:t>
      </w:r>
      <w:r w:rsidR="003E3C89">
        <w:rPr>
          <w:rStyle w:val="emailstyle17"/>
          <w:rFonts w:ascii="Times New Roman" w:hAnsi="Times New Roman" w:cs="David" w:hint="cs"/>
          <w:color w:val="auto"/>
          <w:rtl/>
        </w:rPr>
        <w:t>מנגנון הקבוע בחוזה בין הצדדים</w:t>
      </w:r>
      <w:r w:rsidR="00C723FA">
        <w:rPr>
          <w:rStyle w:val="emailstyle17"/>
          <w:rFonts w:ascii="Times New Roman" w:hAnsi="Times New Roman" w:cs="David" w:hint="cs"/>
          <w:color w:val="auto"/>
          <w:rtl/>
        </w:rPr>
        <w:t xml:space="preserve"> להפסקת ההתקשרות</w:t>
      </w:r>
      <w:r>
        <w:rPr>
          <w:rStyle w:val="emailstyle17"/>
          <w:rFonts w:ascii="Times New Roman" w:hAnsi="Times New Roman" w:cs="David" w:hint="cs"/>
          <w:color w:val="auto"/>
          <w:rtl/>
        </w:rPr>
        <w:t xml:space="preserve">, </w:t>
      </w:r>
      <w:ins w:id="341" w:author="Shimon" w:date="2019-07-16T10:33:00Z">
        <w:r w:rsidR="00152A00">
          <w:rPr>
            <w:rStyle w:val="emailstyle17"/>
            <w:rFonts w:ascii="Times New Roman" w:hAnsi="Times New Roman" w:cs="David" w:hint="cs"/>
            <w:color w:val="auto"/>
            <w:rtl/>
          </w:rPr>
          <w:t>(פניית הממונה, קרי: החשבת הכללית</w:t>
        </w:r>
      </w:ins>
      <w:ins w:id="342" w:author="Shimon" w:date="2019-07-21T22:26:00Z">
        <w:r w:rsidR="001C2370">
          <w:rPr>
            <w:rStyle w:val="emailstyle17"/>
            <w:rFonts w:ascii="Times New Roman" w:hAnsi="Times New Roman" w:cs="David" w:hint="cs"/>
            <w:color w:val="auto"/>
            <w:rtl/>
          </w:rPr>
          <w:t xml:space="preserve"> -</w:t>
        </w:r>
      </w:ins>
      <w:ins w:id="343" w:author="Shimon" w:date="2019-07-21T22:25:00Z">
        <w:r w:rsidR="001C2370">
          <w:rPr>
            <w:rStyle w:val="emailstyle17"/>
            <w:rFonts w:ascii="Times New Roman" w:hAnsi="Times New Roman" w:cs="David" w:hint="cs"/>
            <w:color w:val="auto"/>
            <w:rtl/>
          </w:rPr>
          <w:t xml:space="preserve"> לאחר שימוע</w:t>
        </w:r>
      </w:ins>
      <w:ins w:id="344" w:author="Shimon" w:date="2019-07-16T13:11:00Z">
        <w:r w:rsidR="00C01CE5">
          <w:rPr>
            <w:rStyle w:val="emailstyle17"/>
            <w:rFonts w:ascii="Times New Roman" w:hAnsi="Times New Roman" w:cs="David" w:hint="cs"/>
            <w:color w:val="auto"/>
            <w:rtl/>
          </w:rPr>
          <w:t xml:space="preserve">, </w:t>
        </w:r>
      </w:ins>
      <w:ins w:id="345" w:author="Shimon" w:date="2019-07-16T10:34:00Z">
        <w:r w:rsidR="00152A00">
          <w:rPr>
            <w:rStyle w:val="emailstyle17"/>
            <w:rFonts w:ascii="Times New Roman" w:hAnsi="Times New Roman" w:cs="David" w:hint="cs"/>
            <w:color w:val="auto"/>
            <w:rtl/>
          </w:rPr>
          <w:t xml:space="preserve">למנכ"ל האוצר, פנית המנכ"ל לנציב שרות המדינה, קבלת אישור ועדת השרות וכו'), </w:t>
        </w:r>
      </w:ins>
      <w:r>
        <w:rPr>
          <w:rStyle w:val="emailstyle17"/>
          <w:rFonts w:ascii="Times New Roman" w:hAnsi="Times New Roman" w:cs="David" w:hint="cs"/>
          <w:color w:val="auto"/>
          <w:rtl/>
        </w:rPr>
        <w:t xml:space="preserve">וממילא </w:t>
      </w:r>
      <w:del w:id="346" w:author="Shimon" w:date="2019-07-16T13:12:00Z">
        <w:r w:rsidDel="00C01CE5">
          <w:rPr>
            <w:rStyle w:val="emailstyle17"/>
            <w:rFonts w:ascii="Times New Roman" w:hAnsi="Times New Roman" w:cs="David" w:hint="cs"/>
            <w:color w:val="auto"/>
            <w:rtl/>
          </w:rPr>
          <w:delText xml:space="preserve">יפנה </w:delText>
        </w:r>
      </w:del>
      <w:ins w:id="347" w:author="Shimon" w:date="2019-07-16T13:12:00Z">
        <w:r w:rsidR="00C01CE5">
          <w:rPr>
            <w:rStyle w:val="emailstyle17"/>
            <w:rFonts w:ascii="Times New Roman" w:hAnsi="Times New Roman" w:cs="David" w:hint="cs"/>
            <w:color w:val="auto"/>
            <w:rtl/>
          </w:rPr>
          <w:t>יפנ</w:t>
        </w:r>
        <w:r w:rsidR="00C01CE5">
          <w:rPr>
            <w:rStyle w:val="emailstyle17"/>
            <w:rFonts w:ascii="Times New Roman" w:hAnsi="Times New Roman" w:cs="David" w:hint="cs"/>
            <w:color w:val="auto"/>
            <w:rtl/>
          </w:rPr>
          <w:t>ו</w:t>
        </w:r>
        <w:r w:rsidR="00C01CE5">
          <w:rPr>
            <w:rStyle w:val="emailstyle17"/>
            <w:rFonts w:ascii="Times New Roman" w:hAnsi="Times New Roman" w:cs="David" w:hint="cs"/>
            <w:color w:val="auto"/>
            <w:rtl/>
          </w:rPr>
          <w:t xml:space="preserve"> </w:t>
        </w:r>
      </w:ins>
      <w:r>
        <w:rPr>
          <w:rStyle w:val="emailstyle17"/>
          <w:rFonts w:ascii="Times New Roman" w:hAnsi="Times New Roman" w:cs="David" w:hint="cs"/>
          <w:color w:val="auto"/>
          <w:rtl/>
        </w:rPr>
        <w:t>אליו בעניין הטופס עליו סירב לחתום</w:t>
      </w:r>
      <w:r w:rsidR="003E3C89">
        <w:rPr>
          <w:rStyle w:val="emailstyle17"/>
          <w:rFonts w:ascii="Times New Roman" w:hAnsi="Times New Roman" w:cs="David" w:hint="cs"/>
          <w:color w:val="auto"/>
          <w:rtl/>
        </w:rPr>
        <w:t xml:space="preserve">. </w:t>
      </w:r>
    </w:p>
    <w:p w14:paraId="71E07666" w14:textId="65279072" w:rsidR="00C926D8" w:rsidRDefault="003E3C89" w:rsidP="001C2370">
      <w:pPr>
        <w:pStyle w:val="11"/>
        <w:spacing w:before="0" w:after="240" w:line="360" w:lineRule="auto"/>
        <w:ind w:left="510" w:firstLine="0"/>
        <w:rPr>
          <w:ins w:id="348" w:author="Shimon" w:date="2019-07-16T10:27:00Z"/>
          <w:rStyle w:val="emailstyle17"/>
          <w:rFonts w:ascii="Times New Roman" w:hAnsi="Times New Roman" w:cs="David" w:hint="cs"/>
          <w:color w:val="auto"/>
        </w:rPr>
        <w:pPrChange w:id="349" w:author="Shimon" w:date="2019-07-21T22:26:00Z">
          <w:pPr>
            <w:pStyle w:val="11"/>
            <w:numPr>
              <w:numId w:val="14"/>
            </w:numPr>
            <w:spacing w:before="0" w:after="240" w:line="360" w:lineRule="auto"/>
            <w:ind w:left="510" w:hanging="425"/>
          </w:pPr>
        </w:pPrChange>
      </w:pPr>
      <w:r>
        <w:rPr>
          <w:rStyle w:val="emailstyle17"/>
          <w:rFonts w:ascii="Times New Roman" w:hAnsi="Times New Roman" w:cs="David" w:hint="cs"/>
          <w:color w:val="auto"/>
          <w:rtl/>
        </w:rPr>
        <w:t xml:space="preserve">התובע </w:t>
      </w:r>
      <w:del w:id="350" w:author="Shimon" w:date="2019-07-16T09:42:00Z">
        <w:r w:rsidR="00C723FA" w:rsidDel="00100933">
          <w:rPr>
            <w:rStyle w:val="emailstyle17"/>
            <w:rFonts w:ascii="Times New Roman" w:hAnsi="Times New Roman" w:cs="David" w:hint="cs"/>
            <w:color w:val="auto"/>
            <w:rtl/>
          </w:rPr>
          <w:delText>אמנם רצה להמשיך בעבודתו</w:delText>
        </w:r>
        <w:r w:rsidR="008D5FDB" w:rsidDel="00100933">
          <w:rPr>
            <w:rStyle w:val="emailstyle17"/>
            <w:rFonts w:ascii="Times New Roman" w:hAnsi="Times New Roman" w:cs="David" w:hint="cs"/>
            <w:color w:val="auto"/>
            <w:rtl/>
          </w:rPr>
          <w:delText xml:space="preserve"> ו</w:delText>
        </w:r>
      </w:del>
      <w:del w:id="351" w:author="Shimon" w:date="2019-07-16T09:46:00Z">
        <w:r w:rsidR="008D5FDB" w:rsidDel="002E0E44">
          <w:rPr>
            <w:rStyle w:val="emailstyle17"/>
            <w:rFonts w:ascii="Times New Roman" w:hAnsi="Times New Roman" w:cs="David" w:hint="cs"/>
            <w:color w:val="auto"/>
            <w:rtl/>
          </w:rPr>
          <w:delText>התכוון להיאבק על זכותו להמשיך בעבודה</w:delText>
        </w:r>
        <w:r w:rsidR="00C723FA" w:rsidDel="002E0E44">
          <w:rPr>
            <w:rStyle w:val="emailstyle17"/>
            <w:rFonts w:ascii="Times New Roman" w:hAnsi="Times New Roman" w:cs="David" w:hint="cs"/>
            <w:color w:val="auto"/>
            <w:rtl/>
          </w:rPr>
          <w:delText>, אך</w:delText>
        </w:r>
      </w:del>
      <w:r w:rsidR="00C723FA">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לא עצם עיניו</w:t>
      </w:r>
      <w:r w:rsidR="00C723FA">
        <w:rPr>
          <w:rStyle w:val="emailstyle17"/>
          <w:rFonts w:ascii="Times New Roman" w:hAnsi="Times New Roman" w:cs="David" w:hint="cs"/>
          <w:color w:val="auto"/>
          <w:rtl/>
        </w:rPr>
        <w:t xml:space="preserve"> נוכח האפשרות </w:t>
      </w:r>
      <w:r w:rsidR="002E0E44">
        <w:rPr>
          <w:rStyle w:val="emailstyle17"/>
          <w:rFonts w:ascii="Times New Roman" w:hAnsi="Times New Roman" w:cs="David" w:hint="cs"/>
          <w:color w:val="auto"/>
          <w:rtl/>
        </w:rPr>
        <w:t xml:space="preserve">התיאורטית </w:t>
      </w:r>
      <w:r w:rsidR="00C723FA">
        <w:rPr>
          <w:rStyle w:val="emailstyle17"/>
          <w:rFonts w:ascii="Times New Roman" w:hAnsi="Times New Roman" w:cs="David" w:hint="cs"/>
          <w:color w:val="auto"/>
          <w:rtl/>
        </w:rPr>
        <w:t>שה</w:t>
      </w:r>
      <w:ins w:id="352" w:author="Shimon" w:date="2019-07-16T09:47:00Z">
        <w:r w:rsidR="002E0E44">
          <w:rPr>
            <w:rStyle w:val="emailstyle17"/>
            <w:rFonts w:ascii="Times New Roman" w:hAnsi="Times New Roman" w:cs="David" w:hint="cs"/>
            <w:color w:val="auto"/>
            <w:rtl/>
          </w:rPr>
          <w:t>משרד יפתח</w:t>
        </w:r>
      </w:ins>
      <w:r w:rsidR="002E0E44">
        <w:rPr>
          <w:rStyle w:val="emailstyle17"/>
          <w:rFonts w:ascii="Times New Roman" w:hAnsi="Times New Roman" w:cs="David" w:hint="cs"/>
          <w:color w:val="auto"/>
          <w:rtl/>
        </w:rPr>
        <w:t xml:space="preserve"> ב</w:t>
      </w:r>
      <w:r w:rsidR="00803690">
        <w:rPr>
          <w:rStyle w:val="emailstyle17"/>
          <w:rFonts w:ascii="Times New Roman" w:hAnsi="Times New Roman" w:cs="David" w:hint="cs"/>
          <w:color w:val="auto"/>
          <w:rtl/>
        </w:rPr>
        <w:t xml:space="preserve">הליכים הקבועים בחוזה, </w:t>
      </w:r>
      <w:del w:id="353" w:author="Shimon" w:date="2019-07-21T22:26:00Z">
        <w:r w:rsidR="00803690" w:rsidDel="001C2370">
          <w:rPr>
            <w:rStyle w:val="emailstyle17"/>
            <w:rFonts w:ascii="Times New Roman" w:hAnsi="Times New Roman" w:cs="David" w:hint="cs"/>
            <w:color w:val="auto"/>
            <w:rtl/>
          </w:rPr>
          <w:delText xml:space="preserve">וכן </w:delText>
        </w:r>
      </w:del>
      <w:ins w:id="354" w:author="Shimon" w:date="2019-07-21T22:26:00Z">
        <w:r w:rsidR="001C2370">
          <w:rPr>
            <w:rStyle w:val="emailstyle17"/>
            <w:rFonts w:ascii="Times New Roman" w:hAnsi="Times New Roman" w:cs="David" w:hint="cs"/>
            <w:color w:val="auto"/>
            <w:rtl/>
          </w:rPr>
          <w:t xml:space="preserve">לרבות </w:t>
        </w:r>
      </w:ins>
      <w:r w:rsidR="00803690">
        <w:rPr>
          <w:rStyle w:val="emailstyle17"/>
          <w:rFonts w:ascii="Times New Roman" w:hAnsi="Times New Roman" w:cs="David" w:hint="cs"/>
          <w:color w:val="auto"/>
          <w:rtl/>
        </w:rPr>
        <w:t>שימוע כדין</w:t>
      </w:r>
      <w:r>
        <w:rPr>
          <w:rStyle w:val="emailstyle17"/>
          <w:rFonts w:ascii="Times New Roman" w:hAnsi="Times New Roman" w:cs="David" w:hint="cs"/>
          <w:color w:val="auto"/>
          <w:rtl/>
        </w:rPr>
        <w:t xml:space="preserve">, </w:t>
      </w:r>
      <w:ins w:id="355" w:author="Shimon" w:date="2019-07-16T10:00:00Z">
        <w:r w:rsidR="0082556E">
          <w:rPr>
            <w:rStyle w:val="emailstyle17"/>
            <w:rFonts w:ascii="Times New Roman" w:hAnsi="Times New Roman" w:cs="David" w:hint="cs"/>
            <w:color w:val="auto"/>
            <w:rtl/>
          </w:rPr>
          <w:t>להפסקת ההתקשרות ע</w:t>
        </w:r>
        <w:r w:rsidR="008B1CEE">
          <w:rPr>
            <w:rStyle w:val="emailstyle17"/>
            <w:rFonts w:ascii="Times New Roman" w:hAnsi="Times New Roman" w:cs="David" w:hint="cs"/>
            <w:color w:val="auto"/>
            <w:rtl/>
          </w:rPr>
          <w:t>מו</w:t>
        </w:r>
      </w:ins>
      <w:ins w:id="356" w:author="Shimon" w:date="2019-07-16T10:18:00Z">
        <w:r w:rsidR="008B1CEE">
          <w:rPr>
            <w:rStyle w:val="emailstyle17"/>
            <w:rFonts w:ascii="Times New Roman" w:hAnsi="Times New Roman" w:cs="David" w:hint="cs"/>
            <w:color w:val="auto"/>
            <w:rtl/>
          </w:rPr>
          <w:t xml:space="preserve">. </w:t>
        </w:r>
      </w:ins>
      <w:del w:id="357" w:author="Shimon" w:date="2019-07-16T10:18:00Z">
        <w:r w:rsidDel="008B1CEE">
          <w:rPr>
            <w:rStyle w:val="emailstyle17"/>
            <w:rFonts w:ascii="Times New Roman" w:hAnsi="Times New Roman" w:cs="David" w:hint="cs"/>
            <w:color w:val="auto"/>
            <w:rtl/>
          </w:rPr>
          <w:delText>ו</w:delText>
        </w:r>
      </w:del>
      <w:ins w:id="358" w:author="Shimon" w:date="2019-07-16T10:16:00Z">
        <w:r w:rsidR="008B1CEE">
          <w:rPr>
            <w:rStyle w:val="emailstyle17"/>
            <w:rFonts w:ascii="Times New Roman" w:hAnsi="Times New Roman" w:cs="David" w:hint="cs"/>
            <w:color w:val="auto"/>
            <w:rtl/>
          </w:rPr>
          <w:t>במקרה כזה הוא התכוין להיאבק על זכותו לה</w:t>
        </w:r>
      </w:ins>
      <w:ins w:id="359" w:author="Shimon" w:date="2019-07-16T10:17:00Z">
        <w:r w:rsidR="008B1CEE">
          <w:rPr>
            <w:rStyle w:val="emailstyle17"/>
            <w:rFonts w:ascii="Times New Roman" w:hAnsi="Times New Roman" w:cs="David" w:hint="cs"/>
            <w:color w:val="auto"/>
            <w:rtl/>
          </w:rPr>
          <w:t xml:space="preserve">משיך בעבודתו עד תום תקופת </w:t>
        </w:r>
        <w:r w:rsidR="008B1CEE">
          <w:rPr>
            <w:rStyle w:val="emailstyle17"/>
            <w:rFonts w:ascii="Times New Roman" w:hAnsi="Times New Roman" w:cs="David" w:hint="cs"/>
            <w:color w:val="auto"/>
            <w:rtl/>
          </w:rPr>
          <w:lastRenderedPageBreak/>
          <w:t>ההארכה ב-31.3.14</w:t>
        </w:r>
      </w:ins>
      <w:ins w:id="360" w:author="Shimon" w:date="2019-07-16T10:18:00Z">
        <w:r w:rsidR="008B1CEE">
          <w:rPr>
            <w:rStyle w:val="emailstyle17"/>
            <w:rFonts w:ascii="Times New Roman" w:hAnsi="Times New Roman" w:cs="David" w:hint="cs"/>
            <w:color w:val="auto"/>
            <w:rtl/>
          </w:rPr>
          <w:t xml:space="preserve"> אך עם זאת, </w:t>
        </w:r>
      </w:ins>
      <w:ins w:id="361" w:author="Shimon" w:date="2019-07-16T09:57:00Z">
        <w:r w:rsidR="0082556E">
          <w:rPr>
            <w:rStyle w:val="emailstyle17"/>
            <w:rFonts w:ascii="Times New Roman" w:hAnsi="Times New Roman" w:cs="David" w:hint="cs"/>
            <w:color w:val="auto"/>
            <w:rtl/>
          </w:rPr>
          <w:t xml:space="preserve">הסכים </w:t>
        </w:r>
      </w:ins>
      <w:ins w:id="362" w:author="Shimon" w:date="2019-07-16T10:18:00Z">
        <w:r w:rsidR="008B1CEE">
          <w:rPr>
            <w:rStyle w:val="emailstyle17"/>
            <w:rFonts w:ascii="Times New Roman" w:hAnsi="Times New Roman" w:cs="David" w:hint="cs"/>
            <w:color w:val="auto"/>
            <w:rtl/>
          </w:rPr>
          <w:t xml:space="preserve">התובע </w:t>
        </w:r>
      </w:ins>
      <w:ins w:id="363" w:author="Shimon" w:date="2019-07-16T09:56:00Z">
        <w:r w:rsidR="0082556E">
          <w:rPr>
            <w:rStyle w:val="emailstyle17"/>
            <w:rFonts w:ascii="Times New Roman" w:hAnsi="Times New Roman" w:cs="David" w:hint="cs"/>
            <w:color w:val="auto"/>
            <w:rtl/>
          </w:rPr>
          <w:t xml:space="preserve">להשתתף </w:t>
        </w:r>
      </w:ins>
      <w:ins w:id="364" w:author="Shimon" w:date="2019-07-16T09:57:00Z">
        <w:r w:rsidR="0082556E">
          <w:rPr>
            <w:rStyle w:val="emailstyle17"/>
            <w:rFonts w:ascii="Times New Roman" w:hAnsi="Times New Roman" w:cs="David" w:hint="cs"/>
            <w:color w:val="auto"/>
            <w:rtl/>
          </w:rPr>
          <w:t>ב</w:t>
        </w:r>
      </w:ins>
      <w:r>
        <w:rPr>
          <w:rStyle w:val="emailstyle17"/>
          <w:rFonts w:ascii="Times New Roman" w:hAnsi="Times New Roman" w:cs="David" w:hint="cs"/>
          <w:color w:val="auto"/>
          <w:rtl/>
        </w:rPr>
        <w:t>קורס לקראת פרישה</w:t>
      </w:r>
      <w:ins w:id="365" w:author="Shimon" w:date="2019-07-16T10:19:00Z">
        <w:r w:rsidR="008B1CEE">
          <w:rPr>
            <w:rStyle w:val="emailstyle17"/>
            <w:rFonts w:ascii="Times New Roman" w:hAnsi="Times New Roman" w:cs="David" w:hint="cs"/>
            <w:color w:val="auto"/>
            <w:rtl/>
          </w:rPr>
          <w:t xml:space="preserve"> </w:t>
        </w:r>
      </w:ins>
      <w:ins w:id="366" w:author="Shimon" w:date="2019-07-16T10:35:00Z">
        <w:r w:rsidR="00152A00">
          <w:rPr>
            <w:rStyle w:val="emailstyle17"/>
            <w:rFonts w:ascii="Times New Roman" w:hAnsi="Times New Roman" w:cs="David" w:hint="cs"/>
            <w:color w:val="auto"/>
            <w:rtl/>
          </w:rPr>
          <w:t xml:space="preserve">עליו המליצה בחום אותה פקידה, </w:t>
        </w:r>
      </w:ins>
      <w:ins w:id="367" w:author="Shimon" w:date="2019-07-16T10:19:00Z">
        <w:r w:rsidR="00152A00">
          <w:rPr>
            <w:rStyle w:val="emailstyle17"/>
            <w:rFonts w:ascii="Times New Roman" w:hAnsi="Times New Roman" w:cs="David" w:hint="cs"/>
            <w:color w:val="auto"/>
            <w:rtl/>
          </w:rPr>
          <w:t>מספר חודשים לאחר מכן</w:t>
        </w:r>
        <w:r w:rsidR="008B1CEE">
          <w:rPr>
            <w:rStyle w:val="emailstyle17"/>
            <w:rFonts w:ascii="Times New Roman" w:hAnsi="Times New Roman" w:cs="David" w:hint="cs"/>
            <w:color w:val="auto"/>
            <w:rtl/>
          </w:rPr>
          <w:t xml:space="preserve">. </w:t>
        </w:r>
      </w:ins>
      <w:ins w:id="368" w:author="Shimon" w:date="2019-07-16T09:58:00Z">
        <w:r w:rsidR="0082556E">
          <w:rPr>
            <w:rStyle w:val="emailstyle17"/>
            <w:rFonts w:ascii="Times New Roman" w:hAnsi="Times New Roman" w:cs="David" w:hint="cs"/>
            <w:color w:val="auto"/>
            <w:rtl/>
          </w:rPr>
          <w:t>לדברי</w:t>
        </w:r>
      </w:ins>
      <w:ins w:id="369" w:author="Shimon" w:date="2019-07-16T09:59:00Z">
        <w:r w:rsidR="0082556E">
          <w:rPr>
            <w:rStyle w:val="emailstyle17"/>
            <w:rFonts w:ascii="Times New Roman" w:hAnsi="Times New Roman" w:cs="David" w:hint="cs"/>
            <w:color w:val="auto"/>
            <w:rtl/>
          </w:rPr>
          <w:t>ה, אין לד</w:t>
        </w:r>
      </w:ins>
      <w:ins w:id="370" w:author="Shimon" w:date="2019-07-16T10:00:00Z">
        <w:r w:rsidR="0082556E">
          <w:rPr>
            <w:rStyle w:val="emailstyle17"/>
            <w:rFonts w:ascii="Times New Roman" w:hAnsi="Times New Roman" w:cs="David" w:hint="cs"/>
            <w:color w:val="auto"/>
            <w:rtl/>
          </w:rPr>
          <w:t>ע</w:t>
        </w:r>
      </w:ins>
      <w:ins w:id="371" w:author="Shimon" w:date="2019-07-16T09:59:00Z">
        <w:r w:rsidR="0082556E">
          <w:rPr>
            <w:rStyle w:val="emailstyle17"/>
            <w:rFonts w:ascii="Times New Roman" w:hAnsi="Times New Roman" w:cs="David" w:hint="cs"/>
            <w:color w:val="auto"/>
            <w:rtl/>
          </w:rPr>
          <w:t xml:space="preserve">ת מתי שוב יתקיים קורס כזה, </w:t>
        </w:r>
      </w:ins>
      <w:ins w:id="372" w:author="Shimon" w:date="2019-07-16T10:01:00Z">
        <w:r w:rsidR="0082556E">
          <w:rPr>
            <w:rStyle w:val="emailstyle17"/>
            <w:rFonts w:ascii="Times New Roman" w:hAnsi="Times New Roman" w:cs="David" w:hint="cs"/>
            <w:color w:val="auto"/>
            <w:rtl/>
          </w:rPr>
          <w:t>ו</w:t>
        </w:r>
      </w:ins>
      <w:ins w:id="373" w:author="Shimon" w:date="2019-07-16T09:58:00Z">
        <w:r w:rsidR="0082556E">
          <w:rPr>
            <w:rStyle w:val="emailstyle17"/>
            <w:rFonts w:ascii="Times New Roman" w:hAnsi="Times New Roman" w:cs="David" w:hint="cs"/>
            <w:color w:val="auto"/>
            <w:rtl/>
          </w:rPr>
          <w:t xml:space="preserve">כדאי </w:t>
        </w:r>
      </w:ins>
      <w:ins w:id="374" w:author="Shimon" w:date="2019-07-16T10:01:00Z">
        <w:r w:rsidR="0082556E">
          <w:rPr>
            <w:rStyle w:val="emailstyle17"/>
            <w:rFonts w:ascii="Times New Roman" w:hAnsi="Times New Roman" w:cs="David" w:hint="cs"/>
            <w:color w:val="auto"/>
            <w:rtl/>
          </w:rPr>
          <w:t xml:space="preserve">מאד </w:t>
        </w:r>
      </w:ins>
      <w:ins w:id="375" w:author="Shimon" w:date="2019-07-16T10:04:00Z">
        <w:r w:rsidR="00004E72">
          <w:rPr>
            <w:rStyle w:val="emailstyle17"/>
            <w:rFonts w:ascii="Times New Roman" w:hAnsi="Times New Roman" w:cs="David" w:hint="cs"/>
            <w:color w:val="auto"/>
            <w:rtl/>
          </w:rPr>
          <w:t xml:space="preserve">לעובדים הנמצאים בשלהי הקרירה שלהם, </w:t>
        </w:r>
      </w:ins>
      <w:ins w:id="376" w:author="Shimon" w:date="2019-07-16T10:05:00Z">
        <w:r w:rsidR="00004E72">
          <w:rPr>
            <w:rStyle w:val="emailstyle17"/>
            <w:rFonts w:ascii="Times New Roman" w:hAnsi="Times New Roman" w:cs="David" w:hint="cs"/>
            <w:color w:val="auto"/>
            <w:rtl/>
          </w:rPr>
          <w:t xml:space="preserve">להשתתף בקורס זה </w:t>
        </w:r>
      </w:ins>
      <w:ins w:id="377" w:author="Shimon" w:date="2019-07-16T10:01:00Z">
        <w:r w:rsidR="0082556E">
          <w:rPr>
            <w:rStyle w:val="emailstyle17"/>
            <w:rFonts w:ascii="Times New Roman" w:hAnsi="Times New Roman" w:cs="David" w:hint="cs"/>
            <w:color w:val="auto"/>
            <w:rtl/>
          </w:rPr>
          <w:t>מוקדם ככל האפשר כדי ל</w:t>
        </w:r>
      </w:ins>
      <w:ins w:id="378" w:author="Shimon" w:date="2019-07-16T10:03:00Z">
        <w:r w:rsidR="00004E72">
          <w:rPr>
            <w:rStyle w:val="emailstyle17"/>
            <w:rFonts w:ascii="Times New Roman" w:hAnsi="Times New Roman" w:cs="David" w:hint="cs"/>
            <w:color w:val="auto"/>
            <w:rtl/>
          </w:rPr>
          <w:t>הערך</w:t>
        </w:r>
      </w:ins>
      <w:ins w:id="379" w:author="Shimon" w:date="2019-07-16T10:05:00Z">
        <w:r w:rsidR="00004E72">
          <w:rPr>
            <w:rStyle w:val="emailstyle17"/>
            <w:rFonts w:ascii="Times New Roman" w:hAnsi="Times New Roman" w:cs="David" w:hint="cs"/>
            <w:color w:val="auto"/>
            <w:rtl/>
          </w:rPr>
          <w:t xml:space="preserve"> </w:t>
        </w:r>
      </w:ins>
      <w:ins w:id="380" w:author="Shimon" w:date="2019-07-16T10:03:00Z">
        <w:r w:rsidR="00004E72">
          <w:rPr>
            <w:rStyle w:val="emailstyle17"/>
            <w:rFonts w:ascii="Times New Roman" w:hAnsi="Times New Roman" w:cs="David" w:hint="cs"/>
            <w:color w:val="auto"/>
            <w:rtl/>
          </w:rPr>
          <w:t xml:space="preserve">כראוי לפרישה </w:t>
        </w:r>
      </w:ins>
      <w:ins w:id="381" w:author="Shimon" w:date="2019-07-16T10:20:00Z">
        <w:r w:rsidR="008B1CEE">
          <w:rPr>
            <w:rStyle w:val="emailstyle17"/>
            <w:rFonts w:ascii="Times New Roman" w:hAnsi="Times New Roman" w:cs="David" w:hint="cs"/>
            <w:color w:val="auto"/>
            <w:rtl/>
          </w:rPr>
          <w:t>ו</w:t>
        </w:r>
      </w:ins>
      <w:ins w:id="382" w:author="Shimon" w:date="2019-07-16T10:05:00Z">
        <w:r w:rsidR="00004E72">
          <w:rPr>
            <w:rStyle w:val="emailstyle17"/>
            <w:rFonts w:ascii="Times New Roman" w:hAnsi="Times New Roman" w:cs="David" w:hint="cs"/>
            <w:color w:val="auto"/>
            <w:rtl/>
          </w:rPr>
          <w:t>ל</w:t>
        </w:r>
      </w:ins>
      <w:ins w:id="383" w:author="Shimon" w:date="2019-07-16T10:01:00Z">
        <w:r w:rsidR="0082556E">
          <w:rPr>
            <w:rStyle w:val="emailstyle17"/>
            <w:rFonts w:ascii="Times New Roman" w:hAnsi="Times New Roman" w:cs="David" w:hint="cs"/>
            <w:color w:val="auto"/>
            <w:rtl/>
          </w:rPr>
          <w:t xml:space="preserve">למוד </w:t>
        </w:r>
        <w:r w:rsidR="008B1CEE">
          <w:rPr>
            <w:rStyle w:val="emailstyle17"/>
            <w:rFonts w:ascii="Times New Roman" w:hAnsi="Times New Roman" w:cs="David" w:hint="cs"/>
            <w:color w:val="auto"/>
            <w:rtl/>
          </w:rPr>
          <w:t xml:space="preserve">על </w:t>
        </w:r>
        <w:r w:rsidR="0082556E">
          <w:rPr>
            <w:rStyle w:val="emailstyle17"/>
            <w:rFonts w:ascii="Times New Roman" w:hAnsi="Times New Roman" w:cs="David" w:hint="cs"/>
            <w:color w:val="auto"/>
            <w:rtl/>
          </w:rPr>
          <w:t xml:space="preserve">זכויות שונות </w:t>
        </w:r>
      </w:ins>
      <w:ins w:id="384" w:author="Shimon" w:date="2019-07-16T10:02:00Z">
        <w:r w:rsidR="00004E72">
          <w:rPr>
            <w:rStyle w:val="emailstyle17"/>
            <w:rFonts w:ascii="Times New Roman" w:hAnsi="Times New Roman" w:cs="David" w:hint="cs"/>
            <w:color w:val="auto"/>
            <w:rtl/>
          </w:rPr>
          <w:t xml:space="preserve">של גימלאים, </w:t>
        </w:r>
      </w:ins>
      <w:ins w:id="385" w:author="Shimon" w:date="2019-07-16T10:01:00Z">
        <w:r w:rsidR="0082556E">
          <w:rPr>
            <w:rStyle w:val="emailstyle17"/>
            <w:rFonts w:ascii="Times New Roman" w:hAnsi="Times New Roman" w:cs="David" w:hint="cs"/>
            <w:color w:val="auto"/>
            <w:rtl/>
          </w:rPr>
          <w:t>שניתן לממשם רק לפני</w:t>
        </w:r>
      </w:ins>
      <w:ins w:id="386" w:author="Shimon" w:date="2019-07-16T10:02:00Z">
        <w:r w:rsidR="008B1CEE">
          <w:rPr>
            <w:rStyle w:val="emailstyle17"/>
            <w:rFonts w:ascii="Times New Roman" w:hAnsi="Times New Roman" w:cs="David" w:hint="cs"/>
            <w:color w:val="auto"/>
            <w:rtl/>
          </w:rPr>
          <w:t xml:space="preserve"> הפרישה</w:t>
        </w:r>
      </w:ins>
      <w:ins w:id="387" w:author="Shimon" w:date="2019-07-16T10:21:00Z">
        <w:r w:rsidR="008B1CEE">
          <w:rPr>
            <w:rStyle w:val="emailstyle17"/>
            <w:rFonts w:ascii="Times New Roman" w:hAnsi="Times New Roman" w:cs="David" w:hint="cs"/>
            <w:color w:val="auto"/>
            <w:rtl/>
          </w:rPr>
          <w:t>,</w:t>
        </w:r>
      </w:ins>
      <w:ins w:id="388" w:author="Shimon" w:date="2019-07-16T10:02:00Z">
        <w:r w:rsidR="00004E72">
          <w:rPr>
            <w:rStyle w:val="emailstyle17"/>
            <w:rFonts w:ascii="Times New Roman" w:hAnsi="Times New Roman" w:cs="David" w:hint="cs"/>
            <w:color w:val="auto"/>
            <w:rtl/>
          </w:rPr>
          <w:t xml:space="preserve"> </w:t>
        </w:r>
      </w:ins>
      <w:ins w:id="389" w:author="Shimon" w:date="2019-07-16T10:05:00Z">
        <w:r w:rsidR="00004E72">
          <w:rPr>
            <w:rStyle w:val="emailstyle17"/>
            <w:rFonts w:ascii="Times New Roman" w:hAnsi="Times New Roman" w:cs="David" w:hint="cs"/>
            <w:color w:val="auto"/>
            <w:rtl/>
          </w:rPr>
          <w:t>מה עוד שהקורס נערך ע</w:t>
        </w:r>
      </w:ins>
      <w:ins w:id="390" w:author="Shimon" w:date="2019-07-16T10:06:00Z">
        <w:r w:rsidR="00004E72">
          <w:rPr>
            <w:rStyle w:val="emailstyle17"/>
            <w:rFonts w:ascii="Times New Roman" w:hAnsi="Times New Roman" w:cs="David" w:hint="cs"/>
            <w:color w:val="auto"/>
            <w:rtl/>
          </w:rPr>
          <w:t>"ח ימי העבודה (לא בזמן הפרטי של העובד</w:t>
        </w:r>
      </w:ins>
      <w:ins w:id="391" w:author="Shimon" w:date="2019-07-16T10:07:00Z">
        <w:r w:rsidR="00004E72">
          <w:rPr>
            <w:rStyle w:val="emailstyle17"/>
            <w:rFonts w:ascii="Times New Roman" w:hAnsi="Times New Roman" w:cs="David" w:hint="cs"/>
            <w:color w:val="auto"/>
            <w:rtl/>
          </w:rPr>
          <w:t xml:space="preserve">) והוא </w:t>
        </w:r>
      </w:ins>
      <w:ins w:id="392" w:author="Shimon" w:date="2019-07-16T10:08:00Z">
        <w:r w:rsidR="00004E72">
          <w:rPr>
            <w:rStyle w:val="emailstyle17"/>
            <w:rFonts w:ascii="Times New Roman" w:hAnsi="Times New Roman" w:cs="David" w:hint="cs"/>
            <w:color w:val="auto"/>
            <w:rtl/>
          </w:rPr>
          <w:t xml:space="preserve">אף </w:t>
        </w:r>
      </w:ins>
      <w:ins w:id="393" w:author="Shimon" w:date="2019-07-16T10:07:00Z">
        <w:r w:rsidR="00004E72">
          <w:rPr>
            <w:rStyle w:val="emailstyle17"/>
            <w:rFonts w:ascii="Times New Roman" w:hAnsi="Times New Roman" w:cs="David" w:hint="cs"/>
            <w:color w:val="auto"/>
            <w:rtl/>
          </w:rPr>
          <w:t>מוכר לצורך גמול השתלמות.</w:t>
        </w:r>
      </w:ins>
      <w:del w:id="394" w:author="Shimon" w:date="2019-07-16T09:52:00Z">
        <w:r w:rsidDel="002E0E44">
          <w:rPr>
            <w:rStyle w:val="emailstyle17"/>
            <w:rFonts w:ascii="Times New Roman" w:hAnsi="Times New Roman" w:cs="David" w:hint="cs"/>
            <w:color w:val="auto"/>
            <w:rtl/>
          </w:rPr>
          <w:delText>.</w:delText>
        </w:r>
      </w:del>
      <w:ins w:id="395" w:author="Shimon" w:date="2019-07-16T09:57:00Z">
        <w:r w:rsidR="0082556E">
          <w:rPr>
            <w:rStyle w:val="emailstyle17"/>
            <w:rFonts w:ascii="Times New Roman" w:hAnsi="Times New Roman" w:cs="David" w:hint="cs"/>
            <w:color w:val="auto"/>
            <w:rtl/>
          </w:rPr>
          <w:t xml:space="preserve"> </w:t>
        </w:r>
      </w:ins>
      <w:ins w:id="396" w:author="Shimon" w:date="2019-07-16T10:27:00Z">
        <w:r w:rsidR="00C926D8">
          <w:rPr>
            <w:rStyle w:val="emailstyle17"/>
            <w:rFonts w:ascii="Times New Roman" w:hAnsi="Times New Roman" w:cs="David" w:hint="cs"/>
            <w:color w:val="auto"/>
            <w:rtl/>
          </w:rPr>
          <w:t>.</w:t>
        </w:r>
      </w:ins>
    </w:p>
    <w:p w14:paraId="5A9174BD" w14:textId="156F4CEF" w:rsidR="00152A00" w:rsidRDefault="00152A00" w:rsidP="001C2370">
      <w:pPr>
        <w:pStyle w:val="11"/>
        <w:numPr>
          <w:ilvl w:val="0"/>
          <w:numId w:val="14"/>
        </w:numPr>
        <w:tabs>
          <w:tab w:val="clear" w:pos="360"/>
        </w:tabs>
        <w:spacing w:before="0" w:after="240" w:line="360" w:lineRule="auto"/>
        <w:ind w:left="510" w:right="0" w:hanging="425"/>
        <w:rPr>
          <w:ins w:id="397" w:author="Shimon" w:date="2019-07-16T10:37:00Z"/>
          <w:rStyle w:val="emailstyle17"/>
          <w:rFonts w:ascii="Times New Roman" w:hAnsi="Times New Roman" w:cs="David"/>
          <w:color w:val="auto"/>
        </w:rPr>
        <w:pPrChange w:id="398" w:author="Shimon" w:date="2019-07-21T22:31:00Z">
          <w:pPr>
            <w:pStyle w:val="11"/>
            <w:numPr>
              <w:numId w:val="14"/>
            </w:numPr>
            <w:spacing w:before="0" w:after="240" w:line="360" w:lineRule="auto"/>
            <w:ind w:left="510" w:hanging="425"/>
          </w:pPr>
        </w:pPrChange>
      </w:pPr>
      <w:del w:id="399" w:author="Shimon" w:date="2019-07-16T10:36:00Z">
        <w:r w:rsidDel="00152A00">
          <w:rPr>
            <w:rFonts w:hint="cs"/>
            <w:rtl/>
          </w:rPr>
          <w:delText>.</w:delText>
        </w:r>
      </w:del>
      <w:ins w:id="400" w:author="Shimon" w:date="2019-07-16T10:25:00Z">
        <w:r>
          <w:rPr>
            <w:rStyle w:val="emailstyle17"/>
            <w:rFonts w:ascii="Times New Roman" w:hAnsi="Times New Roman" w:cs="David" w:hint="cs"/>
            <w:color w:val="auto"/>
            <w:rtl/>
          </w:rPr>
          <w:t xml:space="preserve">בפועל </w:t>
        </w:r>
      </w:ins>
      <w:r>
        <w:rPr>
          <w:rStyle w:val="emailstyle17"/>
          <w:rFonts w:ascii="Times New Roman" w:hAnsi="Times New Roman" w:cs="David" w:hint="cs"/>
          <w:color w:val="auto"/>
          <w:rtl/>
        </w:rPr>
        <w:t xml:space="preserve"> </w:t>
      </w:r>
      <w:del w:id="401" w:author="Shimon" w:date="2019-07-16T10:26:00Z">
        <w:r w:rsidDel="00C926D8">
          <w:rPr>
            <w:rStyle w:val="emailstyle17"/>
            <w:rFonts w:ascii="Times New Roman" w:hAnsi="Times New Roman" w:cs="David" w:hint="cs"/>
            <w:color w:val="auto"/>
            <w:rtl/>
          </w:rPr>
          <w:delText>הודעה כאמור</w:delText>
        </w:r>
      </w:del>
      <w:r>
        <w:rPr>
          <w:rStyle w:val="emailstyle17"/>
          <w:rFonts w:ascii="Times New Roman" w:hAnsi="Times New Roman" w:cs="David" w:hint="cs"/>
          <w:color w:val="auto"/>
          <w:rtl/>
        </w:rPr>
        <w:t xml:space="preserve"> לא הגיעה לתובע</w:t>
      </w:r>
      <w:ins w:id="402" w:author="Shimon" w:date="2019-07-16T10:26:00Z">
        <w:r>
          <w:rPr>
            <w:rStyle w:val="emailstyle17"/>
            <w:rFonts w:ascii="Times New Roman" w:hAnsi="Times New Roman" w:cs="David" w:hint="cs"/>
            <w:color w:val="auto"/>
            <w:rtl/>
          </w:rPr>
          <w:t xml:space="preserve"> כל הודעה שהיא</w:t>
        </w:r>
      </w:ins>
      <w:ins w:id="403" w:author="Shimon" w:date="2019-07-21T22:28:00Z">
        <w:r w:rsidR="001C2370">
          <w:rPr>
            <w:rStyle w:val="emailstyle17"/>
            <w:rFonts w:ascii="Times New Roman" w:hAnsi="Times New Roman" w:cs="David" w:hint="cs"/>
            <w:color w:val="auto"/>
            <w:rtl/>
          </w:rPr>
          <w:t xml:space="preserve"> על הכוונה להביא לסיום החוזה</w:t>
        </w:r>
      </w:ins>
      <w:ins w:id="404" w:author="Shimon" w:date="2019-07-21T22:30:00Z">
        <w:r w:rsidR="001C2370">
          <w:rPr>
            <w:rStyle w:val="emailstyle17"/>
            <w:rFonts w:ascii="Times New Roman" w:hAnsi="Times New Roman" w:cs="David" w:hint="cs"/>
            <w:color w:val="auto"/>
            <w:rtl/>
          </w:rPr>
          <w:t xml:space="preserve"> בשנת 2012,</w:t>
        </w:r>
      </w:ins>
      <w:ins w:id="405" w:author="Shimon" w:date="2019-07-21T22:28:00Z">
        <w:r w:rsidR="001C2370">
          <w:rPr>
            <w:rStyle w:val="emailstyle17"/>
            <w:rFonts w:ascii="Times New Roman" w:hAnsi="Times New Roman" w:cs="David" w:hint="cs"/>
            <w:color w:val="auto"/>
            <w:rtl/>
          </w:rPr>
          <w:t xml:space="preserve"> לפני תום תוקפו החוקי</w:t>
        </w:r>
      </w:ins>
      <w:ins w:id="406" w:author="Shimon" w:date="2019-07-21T22:30:00Z">
        <w:r w:rsidR="001C2370">
          <w:rPr>
            <w:rStyle w:val="emailstyle17"/>
            <w:rFonts w:ascii="Times New Roman" w:hAnsi="Times New Roman" w:cs="David" w:hint="cs"/>
            <w:color w:val="auto"/>
            <w:rtl/>
          </w:rPr>
          <w:t xml:space="preserve"> </w:t>
        </w:r>
      </w:ins>
      <w:del w:id="407" w:author="Shimon" w:date="2019-07-16T10:26:00Z">
        <w:r w:rsidDel="00C926D8">
          <w:rPr>
            <w:rStyle w:val="emailstyle17"/>
            <w:rFonts w:ascii="Times New Roman" w:hAnsi="Times New Roman" w:cs="David" w:hint="cs"/>
            <w:color w:val="auto"/>
            <w:rtl/>
          </w:rPr>
          <w:delText>,</w:delText>
        </w:r>
      </w:del>
      <w:r>
        <w:rPr>
          <w:rStyle w:val="emailstyle17"/>
          <w:rFonts w:ascii="Times New Roman" w:hAnsi="Times New Roman" w:cs="David" w:hint="cs"/>
          <w:color w:val="auto"/>
          <w:rtl/>
        </w:rPr>
        <w:t xml:space="preserve"> </w:t>
      </w:r>
      <w:ins w:id="408" w:author="Shimon" w:date="2019-07-21T22:30:00Z">
        <w:r w:rsidR="001C2370">
          <w:rPr>
            <w:rStyle w:val="emailstyle17"/>
            <w:rFonts w:ascii="Times New Roman" w:hAnsi="Times New Roman" w:cs="David" w:hint="cs"/>
            <w:color w:val="auto"/>
            <w:rtl/>
          </w:rPr>
          <w:t>ו</w:t>
        </w:r>
      </w:ins>
      <w:r>
        <w:rPr>
          <w:rStyle w:val="emailstyle17"/>
          <w:rFonts w:ascii="Times New Roman" w:hAnsi="Times New Roman" w:cs="David" w:hint="cs"/>
          <w:color w:val="auto"/>
          <w:rtl/>
        </w:rPr>
        <w:t>לא נעשה איתו כל בירור בעניין הטופס עליו סירב לחתום,</w:t>
      </w:r>
      <w:del w:id="409" w:author="Shimon" w:date="2019-07-21T22:31:00Z">
        <w:r w:rsidDel="001C2370">
          <w:rPr>
            <w:rStyle w:val="emailstyle17"/>
            <w:rFonts w:ascii="Times New Roman" w:hAnsi="Times New Roman" w:cs="David" w:hint="cs"/>
            <w:color w:val="auto"/>
            <w:rtl/>
          </w:rPr>
          <w:delText xml:space="preserve"> ולמיטב ידיעתו לא נעשתה כל פעולה לביטול תוקפו של החוזה במהלך שנת 2012</w:delText>
        </w:r>
      </w:del>
      <w:r>
        <w:rPr>
          <w:rStyle w:val="emailstyle17"/>
          <w:rFonts w:ascii="Times New Roman" w:hAnsi="Times New Roman" w:cs="David" w:hint="cs"/>
          <w:color w:val="auto"/>
          <w:rtl/>
        </w:rPr>
        <w:t xml:space="preserve">. </w:t>
      </w:r>
      <w:r w:rsidRPr="00D74F54">
        <w:rPr>
          <w:rFonts w:hint="cs"/>
          <w:b/>
          <w:bCs/>
          <w:rtl/>
        </w:rPr>
        <w:t>התובע הבין כי למעשה זנחה הנתבעת את הכוונה להפסיק את חוזה העבודה, בוודאי כאשר לא נעשית כל פעולה אקטיבית מצדה של הנתבעת</w:t>
      </w:r>
      <w:r>
        <w:rPr>
          <w:rFonts w:hint="cs"/>
          <w:b/>
          <w:bCs/>
          <w:rtl/>
        </w:rPr>
        <w:t>,</w:t>
      </w:r>
      <w:r w:rsidRPr="00D74F54">
        <w:rPr>
          <w:rFonts w:hint="cs"/>
          <w:b/>
          <w:bCs/>
          <w:rtl/>
        </w:rPr>
        <w:t xml:space="preserve"> </w:t>
      </w:r>
      <w:r>
        <w:rPr>
          <w:rFonts w:hint="cs"/>
          <w:b/>
          <w:bCs/>
          <w:rtl/>
        </w:rPr>
        <w:t>לרבות (אי)</w:t>
      </w:r>
      <w:r w:rsidRPr="00D74F54">
        <w:rPr>
          <w:rFonts w:hint="cs"/>
          <w:b/>
          <w:bCs/>
          <w:rtl/>
        </w:rPr>
        <w:t xml:space="preserve"> זימונו לשימוע</w:t>
      </w:r>
      <w:r>
        <w:rPr>
          <w:rStyle w:val="emailstyle17"/>
          <w:rFonts w:ascii="Times New Roman" w:hAnsi="Times New Roman" w:cs="David" w:hint="cs"/>
          <w:color w:val="auto"/>
          <w:rtl/>
        </w:rPr>
        <w:t>.</w:t>
      </w:r>
    </w:p>
    <w:p w14:paraId="55D6014F" w14:textId="74A05285" w:rsidR="00666881" w:rsidRPr="00D74F54" w:rsidRDefault="00152A00" w:rsidP="00C926D8">
      <w:pPr>
        <w:pStyle w:val="11"/>
        <w:numPr>
          <w:ilvl w:val="0"/>
          <w:numId w:val="14"/>
        </w:numPr>
        <w:tabs>
          <w:tab w:val="clear" w:pos="360"/>
        </w:tabs>
        <w:spacing w:before="0" w:after="240" w:line="360" w:lineRule="auto"/>
        <w:ind w:left="510" w:right="0" w:hanging="425"/>
        <w:rPr>
          <w:rStyle w:val="emailstyle17"/>
          <w:rFonts w:ascii="Times New Roman" w:hAnsi="Times New Roman" w:cs="David"/>
          <w:color w:val="auto"/>
        </w:rPr>
        <w:pPrChange w:id="410" w:author="Shimon" w:date="2019-07-16T10:26:00Z">
          <w:pPr>
            <w:pStyle w:val="11"/>
            <w:numPr>
              <w:numId w:val="14"/>
            </w:numPr>
            <w:spacing w:before="0" w:after="240" w:line="360" w:lineRule="auto"/>
            <w:ind w:left="510" w:hanging="425"/>
          </w:pPr>
        </w:pPrChange>
      </w:pPr>
      <w:r>
        <w:rPr>
          <w:rStyle w:val="emailstyle17"/>
          <w:rFonts w:ascii="Times New Roman" w:hAnsi="Times New Roman" w:cs="David" w:hint="cs"/>
          <w:color w:val="auto"/>
          <w:rtl/>
        </w:rPr>
        <w:t xml:space="preserve"> </w:t>
      </w:r>
      <w:r w:rsidR="003E3C89">
        <w:rPr>
          <w:rStyle w:val="emailstyle17"/>
          <w:rFonts w:ascii="Times New Roman" w:hAnsi="Times New Roman" w:cs="David" w:hint="cs"/>
          <w:color w:val="auto"/>
          <w:rtl/>
        </w:rPr>
        <w:t xml:space="preserve">לתדהמתו של התובע, </w:t>
      </w:r>
      <w:r w:rsidR="00666881" w:rsidRPr="00D74F54">
        <w:rPr>
          <w:rStyle w:val="emailstyle17"/>
          <w:rFonts w:ascii="Times New Roman" w:hAnsi="Times New Roman" w:cs="David" w:hint="cs"/>
          <w:color w:val="auto"/>
          <w:rtl/>
        </w:rPr>
        <w:t xml:space="preserve">ביום 4.7.2012 </w:t>
      </w:r>
      <w:r w:rsidR="003E3C89">
        <w:rPr>
          <w:rStyle w:val="emailstyle17"/>
          <w:rFonts w:ascii="Times New Roman" w:hAnsi="Times New Roman" w:cs="David"/>
          <w:color w:val="auto"/>
          <w:rtl/>
        </w:rPr>
        <w:t>–</w:t>
      </w:r>
      <w:r w:rsidR="003E3C89">
        <w:rPr>
          <w:rStyle w:val="emailstyle17"/>
          <w:rFonts w:ascii="Times New Roman" w:hAnsi="Times New Roman" w:cs="David" w:hint="cs"/>
          <w:color w:val="auto"/>
          <w:rtl/>
        </w:rPr>
        <w:t xml:space="preserve"> </w:t>
      </w:r>
      <w:bookmarkStart w:id="411" w:name="_GoBack"/>
      <w:bookmarkEnd w:id="411"/>
      <w:r w:rsidR="003E3C89">
        <w:rPr>
          <w:rStyle w:val="emailstyle17"/>
          <w:rFonts w:ascii="Times New Roman" w:hAnsi="Times New Roman" w:cs="David" w:hint="cs"/>
          <w:color w:val="auto"/>
          <w:rtl/>
        </w:rPr>
        <w:t xml:space="preserve">פחות מחודש לפני המועד שבו פוטר בפועל - </w:t>
      </w:r>
      <w:r w:rsidR="00F96F36" w:rsidRPr="009A1EF5">
        <w:rPr>
          <w:rStyle w:val="emailstyle17"/>
          <w:rFonts w:ascii="Times New Roman" w:hAnsi="Times New Roman" w:cs="David" w:hint="cs"/>
          <w:color w:val="auto"/>
          <w:rtl/>
        </w:rPr>
        <w:t xml:space="preserve">פנתה הנתבעת לתובע </w:t>
      </w:r>
      <w:r w:rsidR="00F96F36" w:rsidRPr="00D74F54">
        <w:rPr>
          <w:rStyle w:val="emailstyle17"/>
          <w:rFonts w:ascii="Times New Roman" w:hAnsi="Times New Roman" w:cs="David" w:hint="cs"/>
          <w:color w:val="auto"/>
          <w:rtl/>
        </w:rPr>
        <w:t xml:space="preserve">בכתב, </w:t>
      </w:r>
      <w:ins w:id="412" w:author="Shimon" w:date="2019-07-16T13:13:00Z">
        <w:r w:rsidR="00DC14E2">
          <w:rPr>
            <w:rStyle w:val="emailstyle17"/>
            <w:rFonts w:ascii="Times New Roman" w:hAnsi="Times New Roman" w:cs="David" w:hint="cs"/>
            <w:color w:val="auto"/>
            <w:rtl/>
          </w:rPr>
          <w:t xml:space="preserve">בפעם הראשונה </w:t>
        </w:r>
      </w:ins>
      <w:r w:rsidR="00F96F36" w:rsidRPr="00D74F54">
        <w:rPr>
          <w:rStyle w:val="emailstyle17"/>
          <w:rFonts w:ascii="Times New Roman" w:hAnsi="Times New Roman" w:cs="David" w:hint="cs"/>
          <w:color w:val="auto"/>
          <w:rtl/>
        </w:rPr>
        <w:t>והודיע</w:t>
      </w:r>
      <w:ins w:id="413" w:author="Shimon" w:date="2019-07-16T13:13:00Z">
        <w:r w:rsidR="00DC14E2">
          <w:rPr>
            <w:rStyle w:val="emailstyle17"/>
            <w:rFonts w:ascii="Times New Roman" w:hAnsi="Times New Roman" w:cs="David" w:hint="cs"/>
            <w:color w:val="auto"/>
            <w:rtl/>
          </w:rPr>
          <w:t>ה</w:t>
        </w:r>
      </w:ins>
      <w:r w:rsidR="00F96F36" w:rsidRPr="00D74F54">
        <w:rPr>
          <w:rStyle w:val="emailstyle17"/>
          <w:rFonts w:ascii="Times New Roman" w:hAnsi="Times New Roman" w:cs="David" w:hint="cs"/>
          <w:color w:val="auto"/>
          <w:rtl/>
        </w:rPr>
        <w:t xml:space="preserve"> לו כי תאריך </w:t>
      </w:r>
      <w:ins w:id="414" w:author="Shimon" w:date="2019-07-16T10:27:00Z">
        <w:r w:rsidR="00C926D8">
          <w:rPr>
            <w:rStyle w:val="emailstyle17"/>
            <w:rFonts w:ascii="Times New Roman" w:hAnsi="Times New Roman" w:cs="David" w:hint="cs"/>
            <w:color w:val="auto"/>
            <w:rtl/>
          </w:rPr>
          <w:t xml:space="preserve">הפסקת </w:t>
        </w:r>
      </w:ins>
      <w:r w:rsidR="00F96F36" w:rsidRPr="00D74F54">
        <w:rPr>
          <w:rStyle w:val="emailstyle17"/>
          <w:rFonts w:ascii="Times New Roman" w:hAnsi="Times New Roman" w:cs="David" w:hint="cs"/>
          <w:color w:val="auto"/>
          <w:rtl/>
        </w:rPr>
        <w:t>העסקתו נקבע ליום</w:t>
      </w:r>
      <w:r w:rsidR="00CE0A64" w:rsidRPr="00D74F54">
        <w:rPr>
          <w:rStyle w:val="emailstyle17"/>
          <w:rFonts w:ascii="Times New Roman" w:hAnsi="Times New Roman" w:cs="David" w:hint="cs"/>
          <w:color w:val="auto"/>
          <w:rtl/>
        </w:rPr>
        <w:t xml:space="preserve"> </w:t>
      </w:r>
      <w:r w:rsidR="00F96F36" w:rsidRPr="00D74F54">
        <w:rPr>
          <w:rStyle w:val="emailstyle17"/>
          <w:rFonts w:ascii="Times New Roman" w:hAnsi="Times New Roman" w:cs="David" w:hint="cs"/>
          <w:color w:val="auto"/>
          <w:rtl/>
        </w:rPr>
        <w:t>31.7.2012.</w:t>
      </w:r>
      <w:r w:rsidR="00CE0A64" w:rsidRPr="00D74F54">
        <w:rPr>
          <w:rStyle w:val="emailstyle17"/>
          <w:rFonts w:ascii="Times New Roman" w:hAnsi="Times New Roman" w:cs="David" w:hint="cs"/>
          <w:color w:val="auto"/>
          <w:rtl/>
        </w:rPr>
        <w:t xml:space="preserve"> התובע השיב לנתבעת בו ביום </w:t>
      </w:r>
      <w:r w:rsidR="00CE0A64" w:rsidRPr="00D74F54">
        <w:rPr>
          <w:rStyle w:val="emailstyle17"/>
          <w:rFonts w:ascii="Times New Roman" w:hAnsi="Times New Roman" w:cs="David"/>
          <w:color w:val="auto"/>
          <w:rtl/>
        </w:rPr>
        <w:t>–</w:t>
      </w:r>
      <w:r w:rsidR="00CE0A64" w:rsidRPr="00D74F54">
        <w:rPr>
          <w:rStyle w:val="emailstyle17"/>
          <w:rFonts w:ascii="Times New Roman" w:hAnsi="Times New Roman" w:cs="David" w:hint="cs"/>
          <w:color w:val="auto"/>
          <w:rtl/>
        </w:rPr>
        <w:t xml:space="preserve"> ועמד על כך שמדובר בטעות, נוכח הוראות החוזה. בין הצדדים החלה התכתבות בעניין זה.</w:t>
      </w:r>
    </w:p>
    <w:p w14:paraId="0DFD2871" w14:textId="77777777" w:rsidR="00F96F36" w:rsidRPr="00D74F54" w:rsidRDefault="00F96F36" w:rsidP="009C3D22">
      <w:pPr>
        <w:pStyle w:val="11"/>
        <w:tabs>
          <w:tab w:val="left" w:pos="521"/>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מכתבה של הנתבעת מיום 4.7.2012</w:t>
      </w:r>
      <w:r w:rsidR="00CE0A64" w:rsidRPr="00D74F54">
        <w:rPr>
          <w:rFonts w:hint="cs"/>
          <w:i/>
          <w:iCs/>
          <w:sz w:val="24"/>
          <w:rtl/>
        </w:rPr>
        <w:t>, תשובת התובע, תגובת הנתבעת ותגובת התובע לנתבעת</w:t>
      </w:r>
      <w:r w:rsidRPr="00D74F54">
        <w:rPr>
          <w:i/>
          <w:iCs/>
          <w:sz w:val="24"/>
          <w:rtl/>
        </w:rPr>
        <w:t>, מסומ</w:t>
      </w:r>
      <w:r w:rsidR="00CE0A64" w:rsidRPr="00D74F54">
        <w:rPr>
          <w:rFonts w:hint="cs"/>
          <w:i/>
          <w:iCs/>
          <w:sz w:val="24"/>
          <w:rtl/>
        </w:rPr>
        <w:t>נים</w:t>
      </w:r>
      <w:r w:rsidRPr="00D74F54">
        <w:rPr>
          <w:i/>
          <w:iCs/>
          <w:sz w:val="24"/>
          <w:rtl/>
        </w:rPr>
        <w:t xml:space="preserve"> </w:t>
      </w:r>
      <w:r w:rsidRPr="00803690">
        <w:rPr>
          <w:i/>
          <w:iCs/>
          <w:sz w:val="24"/>
          <w:highlight w:val="yellow"/>
          <w:u w:val="single"/>
          <w:rtl/>
        </w:rPr>
        <w:t>כנספח</w:t>
      </w:r>
      <w:r w:rsidR="00CE0A64" w:rsidRPr="00803690">
        <w:rPr>
          <w:rFonts w:hint="cs"/>
          <w:i/>
          <w:iCs/>
          <w:sz w:val="24"/>
          <w:highlight w:val="yellow"/>
          <w:u w:val="single"/>
          <w:rtl/>
        </w:rPr>
        <w:t>ים</w:t>
      </w:r>
      <w:r w:rsidRPr="00803690">
        <w:rPr>
          <w:i/>
          <w:iCs/>
          <w:sz w:val="24"/>
          <w:highlight w:val="yellow"/>
          <w:u w:val="single"/>
          <w:rtl/>
        </w:rPr>
        <w:t xml:space="preserve"> </w:t>
      </w:r>
      <w:r w:rsidR="00803690" w:rsidRPr="00803690">
        <w:rPr>
          <w:rFonts w:hint="cs"/>
          <w:i/>
          <w:iCs/>
          <w:sz w:val="24"/>
          <w:highlight w:val="yellow"/>
          <w:u w:val="single"/>
          <w:rtl/>
        </w:rPr>
        <w:t>__________.</w:t>
      </w:r>
    </w:p>
    <w:p w14:paraId="44052A60" w14:textId="77777777" w:rsidR="0032017F" w:rsidRPr="00D74F54" w:rsidRDefault="00666881" w:rsidP="0078605A">
      <w:pPr>
        <w:pStyle w:val="11"/>
        <w:numPr>
          <w:ilvl w:val="0"/>
          <w:numId w:val="14"/>
        </w:numPr>
        <w:tabs>
          <w:tab w:val="clear" w:pos="360"/>
        </w:tabs>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ביום </w:t>
      </w:r>
      <w:r w:rsidR="00034FF4" w:rsidRPr="00D74F54">
        <w:rPr>
          <w:rStyle w:val="emailstyle17"/>
          <w:rFonts w:ascii="Times New Roman" w:hAnsi="Times New Roman" w:cs="David" w:hint="cs"/>
          <w:color w:val="auto"/>
          <w:rtl/>
        </w:rPr>
        <w:t>23</w:t>
      </w:r>
      <w:r w:rsidRPr="00D74F54">
        <w:rPr>
          <w:rStyle w:val="emailstyle17"/>
          <w:rFonts w:ascii="Times New Roman" w:hAnsi="Times New Roman" w:cs="David" w:hint="cs"/>
          <w:color w:val="auto"/>
          <w:rtl/>
        </w:rPr>
        <w:t xml:space="preserve">.7.2012 </w:t>
      </w:r>
      <w:r w:rsidR="0078605A">
        <w:rPr>
          <w:rStyle w:val="emailstyle17"/>
          <w:rFonts w:ascii="Times New Roman" w:hAnsi="Times New Roman" w:cs="David" w:hint="cs"/>
          <w:color w:val="auto"/>
          <w:rtl/>
        </w:rPr>
        <w:t xml:space="preserve">שלחה </w:t>
      </w:r>
      <w:r w:rsidRPr="00D74F54">
        <w:rPr>
          <w:rStyle w:val="emailstyle17"/>
          <w:rFonts w:ascii="Times New Roman" w:hAnsi="Times New Roman" w:cs="David" w:hint="cs"/>
          <w:color w:val="auto"/>
          <w:rtl/>
        </w:rPr>
        <w:t>לתובע, מנהלת אגף ב' משאבי אנוש במשרד האוצר</w:t>
      </w:r>
      <w:r w:rsidR="0078605A" w:rsidRPr="0078605A">
        <w:rPr>
          <w:rStyle w:val="emailstyle17"/>
          <w:rFonts w:ascii="Times New Roman" w:hAnsi="Times New Roman" w:cs="David" w:hint="cs"/>
          <w:color w:val="auto"/>
          <w:rtl/>
        </w:rPr>
        <w:t xml:space="preserve"> </w:t>
      </w:r>
      <w:r w:rsidR="0078605A" w:rsidRPr="00D74F54">
        <w:rPr>
          <w:rStyle w:val="emailstyle17"/>
          <w:rFonts w:ascii="Times New Roman" w:hAnsi="Times New Roman" w:cs="David" w:hint="cs"/>
          <w:color w:val="auto"/>
          <w:rtl/>
        </w:rPr>
        <w:t>גב' רבקה כלב</w:t>
      </w:r>
      <w:r w:rsidRPr="00D74F54">
        <w:rPr>
          <w:rStyle w:val="emailstyle17"/>
          <w:rFonts w:ascii="Times New Roman" w:hAnsi="Times New Roman" w:cs="David" w:hint="cs"/>
          <w:color w:val="auto"/>
          <w:rtl/>
        </w:rPr>
        <w:t xml:space="preserve">, </w:t>
      </w:r>
      <w:r w:rsidR="0078605A">
        <w:rPr>
          <w:rStyle w:val="emailstyle17"/>
          <w:rFonts w:ascii="Times New Roman" w:hAnsi="Times New Roman" w:cs="David" w:hint="cs"/>
          <w:color w:val="auto"/>
          <w:rtl/>
        </w:rPr>
        <w:t xml:space="preserve">מכתב </w:t>
      </w:r>
      <w:r w:rsidRPr="00D74F54">
        <w:rPr>
          <w:rStyle w:val="emailstyle17"/>
          <w:rFonts w:ascii="Times New Roman" w:hAnsi="Times New Roman" w:cs="David" w:hint="cs"/>
          <w:color w:val="auto"/>
          <w:rtl/>
        </w:rPr>
        <w:t>ו</w:t>
      </w:r>
      <w:r w:rsidR="0078605A">
        <w:rPr>
          <w:rStyle w:val="emailstyle17"/>
          <w:rFonts w:ascii="Times New Roman" w:hAnsi="Times New Roman" w:cs="David" w:hint="cs"/>
          <w:color w:val="auto"/>
          <w:rtl/>
        </w:rPr>
        <w:t xml:space="preserve">בו </w:t>
      </w:r>
      <w:r w:rsidRPr="00D74F54">
        <w:rPr>
          <w:rStyle w:val="emailstyle17"/>
          <w:rFonts w:ascii="Times New Roman" w:hAnsi="Times New Roman" w:cs="David" w:hint="cs"/>
          <w:color w:val="auto"/>
          <w:rtl/>
        </w:rPr>
        <w:t xml:space="preserve">הודיעה לו כי עבודתו תסיים ביום 31.7.2012. למרבה התדהמה </w:t>
      </w:r>
      <w:r w:rsidRPr="00D74F54">
        <w:rPr>
          <w:rStyle w:val="emailstyle17"/>
          <w:rFonts w:ascii="Times New Roman" w:hAnsi="Times New Roman" w:cs="David" w:hint="cs"/>
          <w:b/>
          <w:bCs/>
          <w:color w:val="auto"/>
          <w:rtl/>
        </w:rPr>
        <w:t xml:space="preserve">הסתמכה גב' כלב על סעיף 18 לחוק הגימלאות, אשר חוזה העבודה שניסחה הנתבעת קבע בפירוש </w:t>
      </w:r>
      <w:r w:rsidRPr="00CB1486">
        <w:rPr>
          <w:rStyle w:val="emailstyle17"/>
          <w:rFonts w:ascii="Times New Roman" w:hAnsi="Times New Roman" w:cs="David" w:hint="cs"/>
          <w:b/>
          <w:bCs/>
          <w:color w:val="auto"/>
          <w:u w:val="single"/>
          <w:rtl/>
        </w:rPr>
        <w:t>שאינו חל על התובע</w:t>
      </w:r>
      <w:r w:rsidRPr="00D74F54">
        <w:rPr>
          <w:rStyle w:val="emailstyle17"/>
          <w:rFonts w:ascii="Times New Roman" w:hAnsi="Times New Roman" w:cs="David" w:hint="cs"/>
          <w:color w:val="auto"/>
          <w:rtl/>
        </w:rPr>
        <w:t>!</w:t>
      </w:r>
    </w:p>
    <w:p w14:paraId="15378EFA" w14:textId="77777777" w:rsidR="00666881" w:rsidRPr="00D74F54" w:rsidRDefault="00666881" w:rsidP="00D74F54">
      <w:pPr>
        <w:pStyle w:val="11"/>
        <w:spacing w:before="0" w:after="240" w:line="360" w:lineRule="auto"/>
        <w:ind w:left="510" w:firstLine="0"/>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Pr>
          <w:rStyle w:val="emailstyle17"/>
          <w:rFonts w:ascii="Times New Roman" w:hAnsi="Times New Roman" w:cs="David" w:hint="cs"/>
          <w:color w:val="auto"/>
          <w:rtl/>
        </w:rPr>
        <w:t xml:space="preserve">נגדו </w:t>
      </w:r>
      <w:r w:rsidRPr="00D74F54">
        <w:rPr>
          <w:rStyle w:val="emailstyle17"/>
          <w:rFonts w:ascii="Times New Roman" w:hAnsi="Times New Roman" w:cs="David" w:hint="cs"/>
          <w:color w:val="auto"/>
          <w:rtl/>
        </w:rPr>
        <w:t>צעדים חד-צדדיים</w:t>
      </w:r>
      <w:r w:rsidR="003E3C89">
        <w:rPr>
          <w:rStyle w:val="emailstyle17"/>
          <w:rFonts w:ascii="Times New Roman" w:hAnsi="Times New Roman" w:cs="David" w:hint="cs"/>
          <w:color w:val="auto"/>
          <w:rtl/>
        </w:rPr>
        <w:t xml:space="preserve"> (ונזכיר </w:t>
      </w:r>
      <w:r w:rsidR="003E3C89">
        <w:rPr>
          <w:rStyle w:val="emailstyle17"/>
          <w:rFonts w:ascii="Times New Roman" w:hAnsi="Times New Roman" w:cs="David"/>
          <w:color w:val="auto"/>
          <w:rtl/>
        </w:rPr>
        <w:t>–</w:t>
      </w:r>
      <w:r w:rsidR="003E3C89">
        <w:rPr>
          <w:rStyle w:val="emailstyle17"/>
          <w:rFonts w:ascii="Times New Roman" w:hAnsi="Times New Roman" w:cs="David" w:hint="cs"/>
          <w:color w:val="auto"/>
          <w:rtl/>
        </w:rPr>
        <w:t xml:space="preserve"> התובע עובד במשרד האוצר משנת 1970!).</w:t>
      </w:r>
      <w:r w:rsidR="00C21B94">
        <w:rPr>
          <w:rStyle w:val="emailstyle17"/>
          <w:rFonts w:ascii="Times New Roman" w:hAnsi="Times New Roman" w:cs="David" w:hint="cs"/>
          <w:color w:val="auto"/>
          <w:rtl/>
        </w:rPr>
        <w:t xml:space="preserve"> </w:t>
      </w:r>
      <w:r w:rsidR="00C21B94" w:rsidRPr="008B15BC">
        <w:rPr>
          <w:rFonts w:hint="cs"/>
          <w:rtl/>
        </w:rPr>
        <w:t>במקביל, ניסה התובע לשוחח עם הגב' כלב</w:t>
      </w:r>
      <w:r w:rsidR="00C21B94">
        <w:rPr>
          <w:rFonts w:hint="cs"/>
          <w:rtl/>
        </w:rPr>
        <w:t>, החתומה על המכתבים,</w:t>
      </w:r>
      <w:r w:rsidR="00C21B94" w:rsidRPr="008B15BC">
        <w:rPr>
          <w:rFonts w:hint="cs"/>
          <w:rtl/>
        </w:rPr>
        <w:t xml:space="preserve"> אך ממשרדה נמסר לו שהיא בחופשה עד תחילת אוגוסט 2012</w:t>
      </w:r>
      <w:r w:rsidR="00C21B94">
        <w:rPr>
          <w:rFonts w:hint="cs"/>
          <w:rtl/>
        </w:rPr>
        <w:t>.</w:t>
      </w:r>
    </w:p>
    <w:p w14:paraId="0F74C818" w14:textId="77777777" w:rsidR="00666881" w:rsidRPr="00D74F54" w:rsidRDefault="00666881" w:rsidP="00803690">
      <w:pPr>
        <w:pStyle w:val="11"/>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מכתבה של גב' כלב מיום 21.7.2012</w:t>
      </w:r>
      <w:r w:rsidR="00F96F36" w:rsidRPr="00D74F54">
        <w:rPr>
          <w:rFonts w:hint="cs"/>
          <w:i/>
          <w:iCs/>
          <w:sz w:val="24"/>
          <w:rtl/>
        </w:rPr>
        <w:t>,</w:t>
      </w:r>
      <w:r w:rsidRPr="00D74F54">
        <w:rPr>
          <w:rFonts w:hint="cs"/>
          <w:i/>
          <w:iCs/>
          <w:sz w:val="24"/>
          <w:rtl/>
        </w:rPr>
        <w:t xml:space="preserve"> ותשובת התובע מיום 23.7.2012</w:t>
      </w:r>
      <w:r w:rsidRPr="00D74F54">
        <w:rPr>
          <w:i/>
          <w:iCs/>
          <w:sz w:val="24"/>
          <w:rtl/>
        </w:rPr>
        <w:t>, מסומ</w:t>
      </w:r>
      <w:r w:rsidRPr="00D74F54">
        <w:rPr>
          <w:rFonts w:hint="cs"/>
          <w:i/>
          <w:iCs/>
          <w:sz w:val="24"/>
          <w:rtl/>
        </w:rPr>
        <w:t>נים</w:t>
      </w:r>
      <w:r w:rsidRPr="00D74F54">
        <w:rPr>
          <w:i/>
          <w:iCs/>
          <w:sz w:val="24"/>
          <w:rtl/>
        </w:rPr>
        <w:t xml:space="preserve"> </w:t>
      </w:r>
      <w:r w:rsidRPr="00803690">
        <w:rPr>
          <w:i/>
          <w:iCs/>
          <w:sz w:val="24"/>
          <w:highlight w:val="yellow"/>
          <w:u w:val="single"/>
          <w:rtl/>
        </w:rPr>
        <w:t>כנספח</w:t>
      </w:r>
      <w:r w:rsidRPr="00803690">
        <w:rPr>
          <w:rFonts w:hint="cs"/>
          <w:i/>
          <w:iCs/>
          <w:sz w:val="24"/>
          <w:highlight w:val="yellow"/>
          <w:u w:val="single"/>
          <w:rtl/>
        </w:rPr>
        <w:t>ים</w:t>
      </w:r>
      <w:r w:rsidRPr="00803690">
        <w:rPr>
          <w:i/>
          <w:iCs/>
          <w:sz w:val="24"/>
          <w:highlight w:val="yellow"/>
          <w:u w:val="single"/>
          <w:rtl/>
        </w:rPr>
        <w:t xml:space="preserve"> </w:t>
      </w:r>
      <w:r w:rsidR="00803690" w:rsidRPr="00803690">
        <w:rPr>
          <w:rFonts w:hint="cs"/>
          <w:i/>
          <w:iCs/>
          <w:sz w:val="24"/>
          <w:highlight w:val="yellow"/>
          <w:u w:val="single"/>
          <w:rtl/>
        </w:rPr>
        <w:t>_________.</w:t>
      </w:r>
    </w:p>
    <w:p w14:paraId="0E2CE7D6" w14:textId="77777777" w:rsidR="00D44EFA" w:rsidRPr="00D74F54" w:rsidRDefault="00D44EFA" w:rsidP="00C723FA">
      <w:pPr>
        <w:pStyle w:val="11"/>
        <w:numPr>
          <w:ilvl w:val="0"/>
          <w:numId w:val="14"/>
        </w:numPr>
        <w:tabs>
          <w:tab w:val="clear" w:pos="360"/>
        </w:tabs>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בין לבין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ביום 27.7.2012 - ישב התובע, במסגרת תפקידו, בוועדת ערר בנושאי תמיכות בחשב הכללי, בנוכחות סגן החשב הכללי, הממונה הישיר על התובע. </w:t>
      </w:r>
      <w:r w:rsidR="00695C16" w:rsidRPr="00D74F54">
        <w:rPr>
          <w:rStyle w:val="emailstyle17"/>
          <w:rFonts w:ascii="Times New Roman" w:hAnsi="Times New Roman" w:cs="David" w:hint="cs"/>
          <w:b/>
          <w:bCs/>
          <w:color w:val="auto"/>
          <w:rtl/>
        </w:rPr>
        <w:t xml:space="preserve">אף שהיה מדובר בימים ספורים לפני מועד הפרישה לכאורה, </w:t>
      </w:r>
      <w:r w:rsidRPr="00B35087">
        <w:rPr>
          <w:rStyle w:val="emailstyle17"/>
          <w:rFonts w:ascii="Times New Roman" w:hAnsi="Times New Roman" w:cs="David" w:hint="cs"/>
          <w:b/>
          <w:bCs/>
          <w:color w:val="auto"/>
          <w:sz w:val="28"/>
          <w:szCs w:val="28"/>
          <w:rtl/>
        </w:rPr>
        <w:t>לא</w:t>
      </w:r>
      <w:r w:rsidRPr="00D74F54">
        <w:rPr>
          <w:rStyle w:val="emailstyle17"/>
          <w:rFonts w:ascii="Times New Roman" w:hAnsi="Times New Roman" w:cs="David" w:hint="cs"/>
          <w:b/>
          <w:bCs/>
          <w:color w:val="auto"/>
          <w:rtl/>
        </w:rPr>
        <w:t xml:space="preserve"> נאמר לתובע</w:t>
      </w:r>
      <w:r w:rsidR="009D44F9" w:rsidRPr="00D74F54">
        <w:rPr>
          <w:rStyle w:val="emailstyle17"/>
          <w:rFonts w:ascii="Times New Roman" w:hAnsi="Times New Roman" w:cs="David" w:hint="cs"/>
          <w:b/>
          <w:bCs/>
          <w:color w:val="auto"/>
          <w:rtl/>
        </w:rPr>
        <w:t xml:space="preserve"> דבר וחצי דבר על פרישתו</w:t>
      </w:r>
      <w:r w:rsidR="009D44F9" w:rsidRPr="00B35087">
        <w:rPr>
          <w:rStyle w:val="emailstyle17"/>
          <w:rFonts w:ascii="Times New Roman" w:hAnsi="Times New Roman" w:cs="David" w:hint="cs"/>
          <w:b/>
          <w:bCs/>
          <w:color w:val="auto"/>
          <w:sz w:val="28"/>
          <w:szCs w:val="28"/>
          <w:rtl/>
        </w:rPr>
        <w:t>, לא</w:t>
      </w:r>
      <w:r w:rsidR="009D44F9" w:rsidRPr="00D74F54">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B35087">
        <w:rPr>
          <w:rStyle w:val="emailstyle17"/>
          <w:rFonts w:ascii="Times New Roman" w:hAnsi="Times New Roman" w:cs="David" w:hint="cs"/>
          <w:b/>
          <w:bCs/>
          <w:color w:val="auto"/>
          <w:sz w:val="28"/>
          <w:szCs w:val="28"/>
          <w:rtl/>
        </w:rPr>
        <w:t>ולא</w:t>
      </w:r>
      <w:r w:rsidR="00C723FA">
        <w:rPr>
          <w:rStyle w:val="emailstyle17"/>
          <w:rFonts w:ascii="Times New Roman" w:hAnsi="Times New Roman" w:cs="David" w:hint="cs"/>
          <w:b/>
          <w:bCs/>
          <w:color w:val="auto"/>
          <w:rtl/>
        </w:rPr>
        <w:t xml:space="preserve"> ניתן</w:t>
      </w:r>
      <w:r w:rsidR="00C723FA" w:rsidRPr="00D74F54">
        <w:rPr>
          <w:rStyle w:val="emailstyle17"/>
          <w:rFonts w:ascii="Times New Roman" w:hAnsi="Times New Roman" w:cs="David" w:hint="cs"/>
          <w:b/>
          <w:bCs/>
          <w:color w:val="auto"/>
          <w:rtl/>
        </w:rPr>
        <w:t xml:space="preserve"> </w:t>
      </w:r>
      <w:r w:rsidR="009D44F9" w:rsidRPr="00D74F54">
        <w:rPr>
          <w:rStyle w:val="emailstyle17"/>
          <w:rFonts w:ascii="Times New Roman" w:hAnsi="Times New Roman" w:cs="David" w:hint="cs"/>
          <w:b/>
          <w:bCs/>
          <w:color w:val="auto"/>
          <w:rtl/>
        </w:rPr>
        <w:t>כל רמז לכך שהתובע יסולק מעבודתו</w:t>
      </w:r>
      <w:r w:rsidR="00C21B94">
        <w:rPr>
          <w:rStyle w:val="emailstyle17"/>
          <w:rFonts w:ascii="Times New Roman" w:hAnsi="Times New Roman" w:cs="David" w:hint="cs"/>
          <w:b/>
          <w:bCs/>
          <w:color w:val="auto"/>
          <w:rtl/>
        </w:rPr>
        <w:t xml:space="preserve"> בתוך מספר ימים</w:t>
      </w:r>
      <w:del w:id="415" w:author="Shimon" w:date="2019-07-16T10:39:00Z">
        <w:r w:rsidR="009D44F9" w:rsidRPr="00D74F54" w:rsidDel="00152A00">
          <w:rPr>
            <w:rStyle w:val="emailstyle17"/>
            <w:rFonts w:ascii="Times New Roman" w:hAnsi="Times New Roman" w:cs="David" w:hint="cs"/>
            <w:color w:val="auto"/>
            <w:rtl/>
          </w:rPr>
          <w:delText>.</w:delText>
        </w:r>
      </w:del>
      <w:r w:rsidRPr="00D74F54">
        <w:rPr>
          <w:rStyle w:val="emailstyle17"/>
          <w:rFonts w:ascii="Times New Roman" w:hAnsi="Times New Roman" w:cs="David" w:hint="cs"/>
          <w:color w:val="auto"/>
          <w:rtl/>
        </w:rPr>
        <w:t xml:space="preserve"> </w:t>
      </w:r>
    </w:p>
    <w:p w14:paraId="6BC6A92C" w14:textId="42204A51" w:rsidR="0032017F" w:rsidRPr="00D74F54" w:rsidRDefault="00C21B94" w:rsidP="00FE4D5B">
      <w:pPr>
        <w:pStyle w:val="11"/>
        <w:numPr>
          <w:ilvl w:val="0"/>
          <w:numId w:val="14"/>
        </w:numPr>
        <w:tabs>
          <w:tab w:val="clear" w:pos="360"/>
        </w:tabs>
        <w:spacing w:before="0" w:after="240" w:line="360" w:lineRule="auto"/>
        <w:ind w:left="510" w:right="0" w:hanging="425"/>
        <w:rPr>
          <w:rStyle w:val="emailstyle17"/>
          <w:rFonts w:ascii="Times New Roman" w:hAnsi="Times New Roman" w:cs="David"/>
          <w:color w:val="auto"/>
        </w:rPr>
        <w:pPrChange w:id="416" w:author="Shimon" w:date="2019-07-16T10:56:00Z">
          <w:pPr>
            <w:pStyle w:val="11"/>
            <w:numPr>
              <w:numId w:val="14"/>
            </w:numPr>
            <w:spacing w:before="0" w:after="240" w:line="360" w:lineRule="auto"/>
            <w:ind w:left="510" w:hanging="425"/>
          </w:pPr>
        </w:pPrChange>
      </w:pPr>
      <w:r>
        <w:rPr>
          <w:rStyle w:val="emailstyle17"/>
          <w:rFonts w:ascii="Times New Roman" w:hAnsi="Times New Roman" w:cs="David" w:hint="cs"/>
          <w:color w:val="auto"/>
          <w:rtl/>
        </w:rPr>
        <w:t xml:space="preserve">והנה, </w:t>
      </w:r>
      <w:r w:rsidR="002B43BF" w:rsidRPr="00D74F54">
        <w:rPr>
          <w:rStyle w:val="emailstyle17"/>
          <w:rFonts w:ascii="Times New Roman" w:hAnsi="Times New Roman" w:cs="David" w:hint="cs"/>
          <w:color w:val="auto"/>
          <w:rtl/>
        </w:rPr>
        <w:t>ביום 1.8.2012</w:t>
      </w:r>
      <w:r>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w:t>
      </w:r>
      <w:ins w:id="417" w:author="Shimon" w:date="2019-07-16T10:39:00Z">
        <w:r w:rsidR="00152A00">
          <w:rPr>
            <w:rStyle w:val="emailstyle17"/>
            <w:rFonts w:ascii="Times New Roman" w:hAnsi="Times New Roman" w:cs="David" w:hint="cs"/>
            <w:color w:val="auto"/>
            <w:rtl/>
          </w:rPr>
          <w:t>במהלך יום העבודה</w:t>
        </w:r>
      </w:ins>
      <w:ins w:id="418" w:author="Shimon" w:date="2019-07-16T10:55:00Z">
        <w:r w:rsidR="00FE4D5B">
          <w:rPr>
            <w:rStyle w:val="emailstyle17"/>
            <w:rFonts w:ascii="Times New Roman" w:hAnsi="Times New Roman" w:cs="David" w:hint="cs"/>
            <w:color w:val="auto"/>
            <w:rtl/>
          </w:rPr>
          <w:t xml:space="preserve"> ובעיצומה של עבודה מורכבת של </w:t>
        </w:r>
      </w:ins>
      <w:ins w:id="419" w:author="Shimon" w:date="2019-07-16T10:56:00Z">
        <w:r w:rsidR="00FE4D5B">
          <w:rPr>
            <w:rStyle w:val="emailstyle17"/>
            <w:rFonts w:ascii="Times New Roman" w:hAnsi="Times New Roman" w:cs="David" w:hint="cs"/>
            <w:color w:val="auto"/>
            <w:rtl/>
          </w:rPr>
          <w:t xml:space="preserve">הכנה, </w:t>
        </w:r>
      </w:ins>
      <w:ins w:id="420" w:author="Shimon" w:date="2019-07-16T10:55:00Z">
        <w:r w:rsidR="00FE4D5B">
          <w:rPr>
            <w:rStyle w:val="emailstyle17"/>
            <w:rFonts w:ascii="Times New Roman" w:hAnsi="Times New Roman" w:cs="David" w:hint="cs"/>
            <w:color w:val="auto"/>
            <w:rtl/>
          </w:rPr>
          <w:t>אישור</w:t>
        </w:r>
      </w:ins>
      <w:ins w:id="421" w:author="Shimon" w:date="2019-07-16T10:56:00Z">
        <w:r w:rsidR="00FE4D5B">
          <w:rPr>
            <w:rStyle w:val="emailstyle17"/>
            <w:rFonts w:ascii="Times New Roman" w:hAnsi="Times New Roman" w:cs="David" w:hint="cs"/>
            <w:color w:val="auto"/>
            <w:rtl/>
          </w:rPr>
          <w:t xml:space="preserve"> וביצוע</w:t>
        </w:r>
      </w:ins>
      <w:ins w:id="422" w:author="Shimon" w:date="2019-07-16T10:55:00Z">
        <w:r w:rsidR="00FE4D5B">
          <w:rPr>
            <w:rStyle w:val="emailstyle17"/>
            <w:rFonts w:ascii="Times New Roman" w:hAnsi="Times New Roman" w:cs="David" w:hint="cs"/>
            <w:color w:val="auto"/>
            <w:rtl/>
          </w:rPr>
          <w:t xml:space="preserve"> אלפי תשלומים שהיו צריכים להיות מש</w:t>
        </w:r>
      </w:ins>
      <w:ins w:id="423" w:author="Shimon" w:date="2019-07-16T10:57:00Z">
        <w:r w:rsidR="00FE4D5B">
          <w:rPr>
            <w:rStyle w:val="emailstyle17"/>
            <w:rFonts w:ascii="Times New Roman" w:hAnsi="Times New Roman" w:cs="David" w:hint="cs"/>
            <w:color w:val="auto"/>
            <w:rtl/>
          </w:rPr>
          <w:t>ו</w:t>
        </w:r>
      </w:ins>
      <w:ins w:id="424" w:author="Shimon" w:date="2019-07-16T10:55:00Z">
        <w:r w:rsidR="00FE4D5B">
          <w:rPr>
            <w:rStyle w:val="emailstyle17"/>
            <w:rFonts w:ascii="Times New Roman" w:hAnsi="Times New Roman" w:cs="David" w:hint="cs"/>
            <w:color w:val="auto"/>
            <w:rtl/>
          </w:rPr>
          <w:t>למים באותו יום</w:t>
        </w:r>
      </w:ins>
      <w:ins w:id="425" w:author="Shimon" w:date="2019-07-16T10:39:00Z">
        <w:r w:rsidR="00152A00">
          <w:rPr>
            <w:rStyle w:val="emailstyle17"/>
            <w:rFonts w:ascii="Times New Roman" w:hAnsi="Times New Roman" w:cs="David" w:hint="cs"/>
            <w:color w:val="auto"/>
            <w:rtl/>
          </w:rPr>
          <w:t xml:space="preserve">, </w:t>
        </w:r>
      </w:ins>
      <w:r w:rsidR="002B43BF" w:rsidRPr="00D74F54">
        <w:rPr>
          <w:rStyle w:val="emailstyle17"/>
          <w:rFonts w:ascii="Times New Roman" w:hAnsi="Times New Roman" w:cs="David" w:hint="cs"/>
          <w:color w:val="auto"/>
          <w:rtl/>
        </w:rPr>
        <w:t xml:space="preserve">התייצבה </w:t>
      </w:r>
      <w:r w:rsidR="00C723FA">
        <w:rPr>
          <w:rStyle w:val="emailstyle17"/>
          <w:rFonts w:ascii="Times New Roman" w:hAnsi="Times New Roman" w:cs="David" w:hint="cs"/>
          <w:color w:val="auto"/>
          <w:rtl/>
        </w:rPr>
        <w:t xml:space="preserve">במפתיע </w:t>
      </w:r>
      <w:r w:rsidR="002B43BF" w:rsidRPr="00D74F54">
        <w:rPr>
          <w:rStyle w:val="emailstyle17"/>
          <w:rFonts w:ascii="Times New Roman" w:hAnsi="Times New Roman" w:cs="David" w:hint="cs"/>
          <w:color w:val="auto"/>
          <w:rtl/>
        </w:rPr>
        <w:t xml:space="preserve">במשרדו של התובע עובדת אחרת, והודיעה </w:t>
      </w:r>
      <w:ins w:id="426" w:author="Shimon" w:date="2019-07-16T10:40:00Z">
        <w:r w:rsidR="00152A00">
          <w:rPr>
            <w:rStyle w:val="emailstyle17"/>
            <w:rFonts w:ascii="Times New Roman" w:hAnsi="Times New Roman" w:cs="David" w:hint="cs"/>
            <w:color w:val="auto"/>
            <w:rtl/>
          </w:rPr>
          <w:t xml:space="preserve">לו </w:t>
        </w:r>
      </w:ins>
      <w:r w:rsidR="002B43BF" w:rsidRPr="00D74F54">
        <w:rPr>
          <w:rStyle w:val="emailstyle17"/>
          <w:rFonts w:ascii="Times New Roman" w:hAnsi="Times New Roman" w:cs="David" w:hint="cs"/>
          <w:color w:val="auto"/>
          <w:rtl/>
        </w:rPr>
        <w:t xml:space="preserve">כי קיבלה מינוי, בתקן של מילוי מקום, לתפקיד שממלא התובע </w:t>
      </w:r>
      <w:r w:rsidR="002B43BF" w:rsidRPr="00D74F54">
        <w:rPr>
          <w:rStyle w:val="emailstyle17"/>
          <w:rFonts w:ascii="Times New Roman" w:hAnsi="Times New Roman" w:cs="David"/>
          <w:color w:val="auto"/>
          <w:rtl/>
        </w:rPr>
        <w:t>–</w:t>
      </w:r>
      <w:r w:rsidR="002B43BF" w:rsidRPr="00D74F54">
        <w:rPr>
          <w:rStyle w:val="emailstyle17"/>
          <w:rFonts w:ascii="Times New Roman" w:hAnsi="Times New Roman" w:cs="David" w:hint="cs"/>
          <w:color w:val="auto"/>
          <w:rtl/>
        </w:rPr>
        <w:t xml:space="preserve"> חשב באגף למוסדות תורניים במשרד החינוך</w:t>
      </w:r>
      <w:del w:id="427" w:author="Shimon" w:date="2019-07-16T10:40:00Z">
        <w:r w:rsidR="002B43BF" w:rsidRPr="00D74F54" w:rsidDel="00152A00">
          <w:rPr>
            <w:rStyle w:val="emailstyle17"/>
            <w:rFonts w:ascii="Times New Roman" w:hAnsi="Times New Roman" w:cs="David" w:hint="cs"/>
            <w:color w:val="auto"/>
            <w:rtl/>
          </w:rPr>
          <w:delText xml:space="preserve">. </w:delText>
        </w:r>
      </w:del>
      <w:r w:rsidR="002B43BF" w:rsidRPr="00D74F54">
        <w:rPr>
          <w:rStyle w:val="emailstyle17"/>
          <w:rFonts w:ascii="Times New Roman" w:hAnsi="Times New Roman" w:cs="David" w:hint="cs"/>
          <w:b/>
          <w:bCs/>
          <w:color w:val="auto"/>
          <w:rtl/>
        </w:rPr>
        <w:t xml:space="preserve">ללא חפיפה, ללא עדכון מראש, ובניגוד להבנה של התובע כי לא </w:t>
      </w:r>
      <w:r w:rsidR="002B43BF" w:rsidRPr="00D74F54">
        <w:rPr>
          <w:rStyle w:val="emailstyle17"/>
          <w:rFonts w:ascii="Times New Roman" w:hAnsi="Times New Roman" w:cs="David" w:hint="cs"/>
          <w:b/>
          <w:bCs/>
          <w:color w:val="auto"/>
          <w:rtl/>
        </w:rPr>
        <w:lastRenderedPageBreak/>
        <w:t>יבוצעו צעדים חד-צדדיים בטרם ייבחנו טענותיו.</w:t>
      </w:r>
      <w:ins w:id="428" w:author="Shimon" w:date="2019-07-16T10:40:00Z">
        <w:r w:rsidR="00152A00">
          <w:rPr>
            <w:rStyle w:val="emailstyle17"/>
            <w:rFonts w:ascii="Times New Roman" w:hAnsi="Times New Roman" w:cs="David" w:hint="cs"/>
            <w:color w:val="auto"/>
            <w:rtl/>
          </w:rPr>
          <w:t xml:space="preserve"> </w:t>
        </w:r>
        <w:r w:rsidR="00152A00" w:rsidRPr="00152A00">
          <w:rPr>
            <w:rStyle w:val="emailstyle17"/>
            <w:rFonts w:ascii="Times New Roman" w:hAnsi="Times New Roman" w:cs="David" w:hint="cs"/>
            <w:b/>
            <w:bCs/>
            <w:color w:val="auto"/>
            <w:rtl/>
            <w:rPrChange w:id="429" w:author="Shimon" w:date="2019-07-16T10:41:00Z">
              <w:rPr>
                <w:rStyle w:val="emailstyle17"/>
                <w:rFonts w:ascii="Times New Roman" w:hAnsi="Times New Roman" w:cs="David" w:hint="cs"/>
                <w:color w:val="auto"/>
                <w:rtl/>
              </w:rPr>
            </w:rPrChange>
          </w:rPr>
          <w:t>א</w:t>
        </w:r>
      </w:ins>
      <w:ins w:id="430" w:author="Shimon" w:date="2019-07-16T10:41:00Z">
        <w:r w:rsidR="00152A00" w:rsidRPr="00152A00">
          <w:rPr>
            <w:rStyle w:val="emailstyle17"/>
            <w:rFonts w:ascii="Times New Roman" w:hAnsi="Times New Roman" w:cs="David" w:hint="cs"/>
            <w:b/>
            <w:bCs/>
            <w:color w:val="auto"/>
            <w:rtl/>
            <w:rPrChange w:id="431" w:author="Shimon" w:date="2019-07-16T10:41:00Z">
              <w:rPr>
                <w:rStyle w:val="emailstyle17"/>
                <w:rFonts w:ascii="Times New Roman" w:hAnsi="Times New Roman" w:cs="David" w:hint="cs"/>
                <w:color w:val="auto"/>
                <w:rtl/>
              </w:rPr>
            </w:rPrChange>
          </w:rPr>
          <w:t>יש מהממונים עליו לא שוחח עמו ולו מילה אחת בענין.</w:t>
        </w:r>
      </w:ins>
    </w:p>
    <w:p w14:paraId="3F54F22C" w14:textId="08EF0534" w:rsidR="00C21B94" w:rsidDel="00FE4D5B" w:rsidRDefault="002B43BF" w:rsidP="00FE4D5B">
      <w:pPr>
        <w:pStyle w:val="11"/>
        <w:spacing w:before="0" w:after="240" w:line="360" w:lineRule="auto"/>
        <w:ind w:left="510" w:firstLine="0"/>
        <w:rPr>
          <w:del w:id="432" w:author="Shimon" w:date="2019-07-16T10:53:00Z"/>
          <w:rtl/>
        </w:rPr>
        <w:pPrChange w:id="433" w:author="Shimon" w:date="2019-07-16T10:58:00Z">
          <w:pPr>
            <w:pStyle w:val="11"/>
            <w:spacing w:before="0" w:after="240" w:line="360" w:lineRule="auto"/>
            <w:ind w:left="510" w:firstLine="0"/>
          </w:pPr>
        </w:pPrChange>
      </w:pPr>
      <w:r w:rsidRPr="00D74F54">
        <w:rPr>
          <w:rStyle w:val="emailstyle17"/>
          <w:rFonts w:ascii="Times New Roman" w:hAnsi="Times New Roman" w:cs="David" w:hint="cs"/>
          <w:color w:val="auto"/>
          <w:rtl/>
        </w:rPr>
        <w:t xml:space="preserve">התובע פנה </w:t>
      </w:r>
      <w:ins w:id="434" w:author="Shimon" w:date="2019-07-16T10:41:00Z">
        <w:r w:rsidR="00152A00">
          <w:rPr>
            <w:rStyle w:val="emailstyle17"/>
            <w:rFonts w:ascii="Times New Roman" w:hAnsi="Times New Roman" w:cs="David" w:hint="cs"/>
            <w:color w:val="auto"/>
            <w:rtl/>
          </w:rPr>
          <w:t xml:space="preserve">מיד </w:t>
        </w:r>
      </w:ins>
      <w:r w:rsidR="005F206E" w:rsidRPr="00D74F54">
        <w:rPr>
          <w:rStyle w:val="emailstyle17"/>
          <w:rFonts w:ascii="Times New Roman" w:hAnsi="Times New Roman" w:cs="David" w:hint="cs"/>
          <w:color w:val="auto"/>
          <w:rtl/>
        </w:rPr>
        <w:t>בכתב לחשבת הכללית</w:t>
      </w:r>
      <w:r w:rsidR="00506C84">
        <w:rPr>
          <w:rStyle w:val="emailstyle17"/>
          <w:rFonts w:ascii="Times New Roman" w:hAnsi="Times New Roman" w:cs="David" w:hint="cs"/>
          <w:color w:val="auto"/>
          <w:rtl/>
        </w:rPr>
        <w:t xml:space="preserve"> דאז</w:t>
      </w:r>
      <w:r w:rsidR="005F206E" w:rsidRPr="00D74F54">
        <w:rPr>
          <w:rStyle w:val="emailstyle17"/>
          <w:rFonts w:ascii="Times New Roman" w:hAnsi="Times New Roman" w:cs="David" w:hint="cs"/>
          <w:color w:val="auto"/>
          <w:rtl/>
        </w:rPr>
        <w:t xml:space="preserve">, מחה על ההתנהלות הכוחנית נגדו, הסב את תשומת לבה של החשבת לכך שהמחליפה שמונתה </w:t>
      </w:r>
      <w:ins w:id="435" w:author="Shimon" w:date="2019-07-16T10:57:00Z">
        <w:r w:rsidR="00FE4D5B">
          <w:rPr>
            <w:rStyle w:val="emailstyle17"/>
            <w:rFonts w:ascii="Times New Roman" w:hAnsi="Times New Roman" w:cs="David" w:hint="cs"/>
            <w:color w:val="auto"/>
            <w:rtl/>
          </w:rPr>
          <w:t xml:space="preserve">כנראה על ידה </w:t>
        </w:r>
      </w:ins>
      <w:r w:rsidR="005F206E" w:rsidRPr="00D74F54">
        <w:rPr>
          <w:rStyle w:val="emailstyle17"/>
          <w:rFonts w:ascii="Times New Roman" w:hAnsi="Times New Roman" w:cs="David" w:hint="cs"/>
          <w:color w:val="auto"/>
          <w:rtl/>
        </w:rPr>
        <w:t>כלל לא ביצעה חפיפה מסודרת</w:t>
      </w:r>
      <w:r w:rsidR="00C21B94">
        <w:rPr>
          <w:rStyle w:val="emailstyle17"/>
          <w:rFonts w:ascii="Times New Roman" w:hAnsi="Times New Roman" w:cs="David" w:hint="cs"/>
          <w:color w:val="auto"/>
          <w:rtl/>
        </w:rPr>
        <w:t>,</w:t>
      </w:r>
      <w:r w:rsidR="005F206E" w:rsidRPr="00D74F54">
        <w:rPr>
          <w:rStyle w:val="emailstyle17"/>
          <w:rFonts w:ascii="Times New Roman" w:hAnsi="Times New Roman" w:cs="David" w:hint="cs"/>
          <w:color w:val="auto"/>
          <w:rtl/>
        </w:rPr>
        <w:t xml:space="preserve"> למרות רגישות התחום עליו הוא אחראי</w:t>
      </w:r>
      <w:r w:rsidR="00C21B94">
        <w:rPr>
          <w:rStyle w:val="emailstyle17"/>
          <w:rFonts w:ascii="Times New Roman" w:hAnsi="Times New Roman" w:cs="David" w:hint="cs"/>
          <w:color w:val="auto"/>
          <w:rtl/>
        </w:rPr>
        <w:t xml:space="preserve">. יש לציין כי התובע היה אחראי </w:t>
      </w:r>
      <w:r w:rsidR="00C21B94">
        <w:rPr>
          <w:rFonts w:hint="cs"/>
          <w:rtl/>
        </w:rPr>
        <w:t xml:space="preserve">לביצוע של </w:t>
      </w:r>
      <w:r w:rsidR="00C21B94" w:rsidRPr="008B15BC">
        <w:rPr>
          <w:rFonts w:hint="cs"/>
          <w:rtl/>
        </w:rPr>
        <w:t xml:space="preserve">כ-170,000 תשלומים בשנה, לאלפי מוסדות נתמכים וליותר </w:t>
      </w:r>
      <w:del w:id="436" w:author="Shimon" w:date="2019-07-16T10:58:00Z">
        <w:r w:rsidR="00C21B94" w:rsidDel="00FE4D5B">
          <w:rPr>
            <w:rFonts w:hint="cs"/>
            <w:rtl/>
          </w:rPr>
          <w:delText xml:space="preserve"> </w:delText>
        </w:r>
      </w:del>
      <w:r w:rsidR="00C21B94" w:rsidRPr="008B15BC">
        <w:rPr>
          <w:rFonts w:hint="cs"/>
          <w:rtl/>
        </w:rPr>
        <w:t>מ-1</w:t>
      </w:r>
      <w:r w:rsidR="00C21B94">
        <w:rPr>
          <w:rFonts w:hint="cs"/>
          <w:rtl/>
        </w:rPr>
        <w:t>0</w:t>
      </w:r>
      <w:r w:rsidR="00C21B94" w:rsidRPr="008B15BC">
        <w:rPr>
          <w:rFonts w:hint="cs"/>
          <w:rtl/>
        </w:rPr>
        <w:t>,000 זכאים למילגות הבטחת הכנסה</w:t>
      </w:r>
      <w:r w:rsidR="00C21B94">
        <w:rPr>
          <w:rFonts w:hint="cs"/>
          <w:rtl/>
        </w:rPr>
        <w:t>,</w:t>
      </w:r>
      <w:r w:rsidR="00C21B94" w:rsidRPr="008B15BC">
        <w:rPr>
          <w:rFonts w:hint="cs"/>
          <w:rtl/>
        </w:rPr>
        <w:t xml:space="preserve"> בהיק</w:t>
      </w:r>
      <w:r w:rsidR="00C21B94">
        <w:rPr>
          <w:rFonts w:hint="cs"/>
          <w:rtl/>
        </w:rPr>
        <w:t xml:space="preserve">ף </w:t>
      </w:r>
      <w:ins w:id="437" w:author="Shimon" w:date="2019-07-16T10:42:00Z">
        <w:r w:rsidR="00152A00">
          <w:rPr>
            <w:rFonts w:hint="cs"/>
            <w:rtl/>
          </w:rPr>
          <w:t xml:space="preserve">שנתי </w:t>
        </w:r>
      </w:ins>
      <w:r w:rsidR="00C21B94">
        <w:rPr>
          <w:rFonts w:hint="cs"/>
          <w:rtl/>
        </w:rPr>
        <w:t xml:space="preserve">של כמיליארד ומאתיים מיליון </w:t>
      </w:r>
      <w:del w:id="438" w:author="Shimon" w:date="2019-07-16T10:42:00Z">
        <w:r w:rsidR="00C21B94" w:rsidDel="00152A00">
          <w:rPr>
            <w:rFonts w:hint="cs"/>
            <w:rtl/>
          </w:rPr>
          <w:delText xml:space="preserve"> </w:delText>
        </w:r>
      </w:del>
      <w:r w:rsidR="00C21B94">
        <w:rPr>
          <w:rFonts w:hint="cs"/>
          <w:rtl/>
        </w:rPr>
        <w:t xml:space="preserve">₪, </w:t>
      </w:r>
      <w:r w:rsidR="00C21B94" w:rsidRPr="008B15BC">
        <w:rPr>
          <w:rFonts w:hint="cs"/>
          <w:rtl/>
        </w:rPr>
        <w:t>והבהיר כי ימשיך להגיע לעבודתו כרגיל.</w:t>
      </w:r>
      <w:ins w:id="439" w:author="Shimon" w:date="2019-07-16T10:53:00Z">
        <w:r w:rsidR="00FE4D5B">
          <w:rPr>
            <w:rFonts w:hint="cs"/>
            <w:rtl/>
          </w:rPr>
          <w:t xml:space="preserve"> למכתב זה לא ניתנה תשובה כלשהי.</w:t>
        </w:r>
      </w:ins>
      <w:r w:rsidR="00C21B94" w:rsidRPr="008B15BC">
        <w:rPr>
          <w:rFonts w:hint="cs"/>
          <w:rtl/>
        </w:rPr>
        <w:t xml:space="preserve"> </w:t>
      </w:r>
    </w:p>
    <w:p w14:paraId="38DB5F1F" w14:textId="0D7D75C1" w:rsidR="002B43BF" w:rsidRDefault="00C21B94" w:rsidP="00FE4D5B">
      <w:pPr>
        <w:pStyle w:val="11"/>
        <w:spacing w:before="0" w:after="240" w:line="360" w:lineRule="auto"/>
        <w:ind w:left="510" w:firstLine="0"/>
        <w:rPr>
          <w:rStyle w:val="emailstyle17"/>
          <w:rFonts w:ascii="Times New Roman" w:hAnsi="Times New Roman" w:cs="David"/>
          <w:color w:val="auto"/>
          <w:rtl/>
        </w:rPr>
        <w:pPrChange w:id="440" w:author="Shimon" w:date="2019-07-16T10:53:00Z">
          <w:pPr>
            <w:pStyle w:val="11"/>
            <w:spacing w:before="0" w:after="240" w:line="360" w:lineRule="auto"/>
            <w:ind w:left="510" w:firstLine="0"/>
          </w:pPr>
        </w:pPrChange>
      </w:pPr>
      <w:del w:id="441" w:author="Shimon" w:date="2019-07-16T10:54:00Z">
        <w:r w:rsidRPr="008B15BC" w:rsidDel="00FE4D5B">
          <w:rPr>
            <w:rFonts w:hint="cs"/>
            <w:rtl/>
          </w:rPr>
          <w:delText>למכתב זה לא ניתנה תשובה</w:delText>
        </w:r>
        <w:r w:rsidDel="00FE4D5B">
          <w:rPr>
            <w:rFonts w:hint="cs"/>
            <w:rtl/>
          </w:rPr>
          <w:delText xml:space="preserve"> ו</w:delText>
        </w:r>
      </w:del>
      <w:r>
        <w:rPr>
          <w:rFonts w:hint="cs"/>
          <w:rtl/>
        </w:rPr>
        <w:t xml:space="preserve">העובדת שמונתה לממלאת מקום </w:t>
      </w:r>
      <w:ins w:id="442" w:author="Shimon" w:date="2019-07-16T10:59:00Z">
        <w:r w:rsidR="00FE4D5B">
          <w:rPr>
            <w:rFonts w:hint="cs"/>
            <w:rtl/>
          </w:rPr>
          <w:t xml:space="preserve">הבינה שאיננה יכולה להתמודד </w:t>
        </w:r>
      </w:ins>
      <w:ins w:id="443" w:author="Shimon" w:date="2019-07-16T11:00:00Z">
        <w:r w:rsidR="00FE4D5B">
          <w:rPr>
            <w:rFonts w:hint="cs"/>
            <w:rtl/>
          </w:rPr>
          <w:t xml:space="preserve">עם המשימה שהוטלה עליה, </w:t>
        </w:r>
      </w:ins>
      <w:r>
        <w:rPr>
          <w:rFonts w:hint="cs"/>
          <w:rtl/>
        </w:rPr>
        <w:t>עזבה את המקום ולא הופיעה יותר</w:t>
      </w:r>
      <w:r w:rsidR="009E40B8" w:rsidRPr="00D74F54">
        <w:rPr>
          <w:rStyle w:val="emailstyle17"/>
          <w:rFonts w:ascii="Times New Roman" w:hAnsi="Times New Roman" w:cs="David" w:hint="cs"/>
          <w:color w:val="auto"/>
          <w:rtl/>
        </w:rPr>
        <w:t>.</w:t>
      </w:r>
      <w:r w:rsidR="00F76B74">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הוטעו לחשוב שחוזהו הסתיים, שעה שהיה ברור לכולם כי התובע ימשיך לעבוד עד לתום התקופה הקצובה (ביום 31.3.2014).</w:t>
      </w:r>
    </w:p>
    <w:p w14:paraId="52DCF9A2" w14:textId="77777777" w:rsidR="009E40B8" w:rsidRPr="00D74F54" w:rsidRDefault="009E40B8" w:rsidP="009C3D22">
      <w:pPr>
        <w:pStyle w:val="11"/>
        <w:tabs>
          <w:tab w:val="left" w:pos="453"/>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מכתבו של התובע מיום 1.8.2012</w:t>
      </w:r>
      <w:r w:rsidRPr="00D74F54">
        <w:rPr>
          <w:i/>
          <w:iCs/>
          <w:sz w:val="24"/>
          <w:rtl/>
        </w:rPr>
        <w:t>, מסומ</w:t>
      </w:r>
      <w:r w:rsidRPr="00D74F54">
        <w:rPr>
          <w:rFonts w:hint="cs"/>
          <w:i/>
          <w:iCs/>
          <w:sz w:val="24"/>
          <w:rtl/>
        </w:rPr>
        <w:t>ן</w:t>
      </w:r>
      <w:r w:rsidRPr="00D74F54">
        <w:rPr>
          <w:i/>
          <w:iCs/>
          <w:sz w:val="24"/>
          <w:rtl/>
        </w:rPr>
        <w:t xml:space="preserve"> </w:t>
      </w:r>
      <w:r w:rsidRPr="00506C84">
        <w:rPr>
          <w:i/>
          <w:iCs/>
          <w:sz w:val="24"/>
          <w:highlight w:val="yellow"/>
          <w:u w:val="single"/>
          <w:rtl/>
        </w:rPr>
        <w:t xml:space="preserve">כנספח </w:t>
      </w:r>
      <w:r w:rsidR="00506C84" w:rsidRPr="00506C84">
        <w:rPr>
          <w:rFonts w:hint="cs"/>
          <w:i/>
          <w:iCs/>
          <w:sz w:val="24"/>
          <w:highlight w:val="yellow"/>
          <w:u w:val="single"/>
          <w:rtl/>
        </w:rPr>
        <w:t>__.</w:t>
      </w:r>
    </w:p>
    <w:p w14:paraId="02619FBC" w14:textId="2458C266" w:rsidR="0032017F" w:rsidRPr="00D74F54" w:rsidRDefault="004D0B07" w:rsidP="00083013">
      <w:pPr>
        <w:pStyle w:val="11"/>
        <w:numPr>
          <w:ilvl w:val="0"/>
          <w:numId w:val="14"/>
        </w:numPr>
        <w:tabs>
          <w:tab w:val="clear" w:pos="360"/>
        </w:tabs>
        <w:spacing w:before="0" w:after="240" w:line="360" w:lineRule="auto"/>
        <w:ind w:left="510" w:right="0" w:hanging="425"/>
        <w:rPr>
          <w:rStyle w:val="emailstyle17"/>
          <w:rFonts w:ascii="Times New Roman" w:hAnsi="Times New Roman" w:cs="David"/>
          <w:color w:val="auto"/>
        </w:rPr>
        <w:pPrChange w:id="444" w:author="Shimon" w:date="2019-07-16T11:11:00Z">
          <w:pPr>
            <w:pStyle w:val="11"/>
            <w:numPr>
              <w:numId w:val="14"/>
            </w:numPr>
            <w:spacing w:before="0" w:after="240" w:line="360" w:lineRule="auto"/>
            <w:ind w:left="510" w:hanging="425"/>
          </w:pPr>
        </w:pPrChange>
      </w:pPr>
      <w:r w:rsidRPr="00D74F54">
        <w:rPr>
          <w:rStyle w:val="emailstyle17"/>
          <w:rFonts w:ascii="Times New Roman" w:hAnsi="Times New Roman" w:cs="David" w:hint="cs"/>
          <w:color w:val="auto"/>
          <w:rtl/>
        </w:rPr>
        <w:t>התובע המשיך להתייצב לעבודתו עד ליום</w:t>
      </w:r>
      <w:del w:id="445" w:author="Shimon" w:date="2019-07-16T11:00:00Z">
        <w:r w:rsidRPr="00D74F54" w:rsidDel="00FE4D5B">
          <w:rPr>
            <w:rStyle w:val="emailstyle17"/>
            <w:rFonts w:ascii="Times New Roman" w:hAnsi="Times New Roman" w:cs="David" w:hint="cs"/>
            <w:color w:val="auto"/>
            <w:rtl/>
          </w:rPr>
          <w:delText xml:space="preserve"> ראשון,</w:delText>
        </w:r>
      </w:del>
      <w:r w:rsidRPr="00D74F54">
        <w:rPr>
          <w:rStyle w:val="emailstyle17"/>
          <w:rFonts w:ascii="Times New Roman" w:hAnsi="Times New Roman" w:cs="David" w:hint="cs"/>
          <w:color w:val="auto"/>
          <w:rtl/>
        </w:rPr>
        <w:t xml:space="preserve"> 5.8.2012. </w:t>
      </w:r>
      <w:r w:rsidR="002B43BF" w:rsidRPr="00D74F54">
        <w:rPr>
          <w:rStyle w:val="emailstyle17"/>
          <w:rFonts w:ascii="Times New Roman" w:hAnsi="Times New Roman" w:cs="David" w:hint="cs"/>
          <w:color w:val="auto"/>
          <w:rtl/>
        </w:rPr>
        <w:t xml:space="preserve">במועד זה זומן התובע </w:t>
      </w:r>
      <w:ins w:id="446" w:author="Shimon" w:date="2019-07-16T11:01:00Z">
        <w:r w:rsidR="00FE4D5B">
          <w:rPr>
            <w:rStyle w:val="emailstyle17"/>
            <w:rFonts w:ascii="Times New Roman" w:hAnsi="Times New Roman" w:cs="David" w:hint="cs"/>
            <w:color w:val="auto"/>
            <w:rtl/>
          </w:rPr>
          <w:t xml:space="preserve">טלפונית </w:t>
        </w:r>
      </w:ins>
      <w:r w:rsidR="002B43BF" w:rsidRPr="00D74F54">
        <w:rPr>
          <w:rStyle w:val="emailstyle17"/>
          <w:rFonts w:ascii="Times New Roman" w:hAnsi="Times New Roman" w:cs="David" w:hint="cs"/>
          <w:color w:val="auto"/>
          <w:rtl/>
        </w:rPr>
        <w:t>ל</w:t>
      </w:r>
      <w:ins w:id="447" w:author="Shimon" w:date="2019-07-16T11:02:00Z">
        <w:r w:rsidR="00FE4D5B">
          <w:rPr>
            <w:rStyle w:val="emailstyle17"/>
            <w:rFonts w:ascii="Times New Roman" w:hAnsi="Times New Roman" w:cs="David" w:hint="cs"/>
            <w:color w:val="auto"/>
            <w:rtl/>
          </w:rPr>
          <w:t xml:space="preserve">ישיבה בשעות אחה"צ אצל </w:t>
        </w:r>
      </w:ins>
      <w:r w:rsidR="002B43BF" w:rsidRPr="00D74F54">
        <w:rPr>
          <w:rStyle w:val="emailstyle17"/>
          <w:rFonts w:ascii="Times New Roman" w:hAnsi="Times New Roman" w:cs="David" w:hint="cs"/>
          <w:color w:val="auto"/>
          <w:rtl/>
        </w:rPr>
        <w:t>סמנכ"לית משרד</w:t>
      </w:r>
      <w:r w:rsidR="00034FF4" w:rsidRPr="00D74F54">
        <w:rPr>
          <w:rStyle w:val="emailstyle17"/>
          <w:rFonts w:ascii="Times New Roman" w:hAnsi="Times New Roman" w:cs="David" w:hint="cs"/>
          <w:color w:val="auto"/>
          <w:rtl/>
        </w:rPr>
        <w:t xml:space="preserve"> האו</w:t>
      </w:r>
      <w:r w:rsidR="00695C16">
        <w:rPr>
          <w:rStyle w:val="emailstyle17"/>
          <w:rFonts w:ascii="Times New Roman" w:hAnsi="Times New Roman" w:cs="David" w:hint="cs"/>
          <w:color w:val="auto"/>
          <w:rtl/>
        </w:rPr>
        <w:t>צ</w:t>
      </w:r>
      <w:r w:rsidR="00034FF4" w:rsidRPr="00D74F54">
        <w:rPr>
          <w:rStyle w:val="emailstyle17"/>
          <w:rFonts w:ascii="Times New Roman" w:hAnsi="Times New Roman" w:cs="David" w:hint="cs"/>
          <w:color w:val="auto"/>
          <w:rtl/>
        </w:rPr>
        <w:t>ר</w:t>
      </w:r>
      <w:ins w:id="448" w:author="Shimon" w:date="2019-07-16T11:02:00Z">
        <w:r w:rsidR="00FE4D5B">
          <w:rPr>
            <w:rStyle w:val="emailstyle17"/>
            <w:rFonts w:ascii="Times New Roman" w:hAnsi="Times New Roman" w:cs="David" w:hint="cs"/>
            <w:color w:val="auto"/>
            <w:rtl/>
          </w:rPr>
          <w:t xml:space="preserve"> </w:t>
        </w:r>
      </w:ins>
      <w:r w:rsidR="002B43BF" w:rsidRPr="00D74F54">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ובמעמד זה נמסר לו מכתב</w:t>
      </w:r>
      <w:del w:id="449" w:author="Shimon" w:date="2019-07-16T11:05:00Z">
        <w:r w:rsidR="00034FF4" w:rsidRPr="00D74F54" w:rsidDel="00083013">
          <w:rPr>
            <w:rStyle w:val="emailstyle17"/>
            <w:rFonts w:ascii="Times New Roman" w:hAnsi="Times New Roman" w:cs="David" w:hint="cs"/>
            <w:color w:val="auto"/>
            <w:rtl/>
          </w:rPr>
          <w:delText xml:space="preserve"> </w:delText>
        </w:r>
      </w:del>
      <w:r w:rsidR="00034FF4" w:rsidRPr="00D74F54">
        <w:rPr>
          <w:rStyle w:val="emailstyle17"/>
          <w:rFonts w:ascii="Times New Roman" w:hAnsi="Times New Roman" w:cs="David" w:hint="cs"/>
          <w:color w:val="auto"/>
          <w:rtl/>
        </w:rPr>
        <w:t>בחתימת החשבת הכללית</w:t>
      </w:r>
      <w:ins w:id="450" w:author="Shimon" w:date="2019-07-16T11:10:00Z">
        <w:r w:rsidR="00083013">
          <w:rPr>
            <w:rStyle w:val="emailstyle17"/>
            <w:rFonts w:ascii="Times New Roman" w:hAnsi="Times New Roman" w:cs="David" w:hint="cs"/>
            <w:color w:val="auto"/>
            <w:rtl/>
          </w:rPr>
          <w:t>-</w:t>
        </w:r>
      </w:ins>
      <w:del w:id="451" w:author="Shimon" w:date="2019-07-16T11:10:00Z">
        <w:r w:rsidR="00034FF4" w:rsidRPr="00D74F54" w:rsidDel="00083013">
          <w:rPr>
            <w:rStyle w:val="emailstyle17"/>
            <w:rFonts w:ascii="Times New Roman" w:hAnsi="Times New Roman" w:cs="David" w:hint="cs"/>
            <w:color w:val="auto"/>
            <w:rtl/>
          </w:rPr>
          <w:delText xml:space="preserve"> </w:delText>
        </w:r>
      </w:del>
      <w:r w:rsidR="00034FF4" w:rsidRPr="00D74F54">
        <w:rPr>
          <w:rStyle w:val="emailstyle17"/>
          <w:rFonts w:ascii="Times New Roman" w:hAnsi="Times New Roman" w:cs="David" w:hint="cs"/>
          <w:color w:val="auto"/>
          <w:rtl/>
        </w:rPr>
        <w:t>לפיו כל סמכויותיו כחשב</w:t>
      </w:r>
      <w:r w:rsidR="00083013">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מבוטלות</w:t>
      </w:r>
      <w:ins w:id="452" w:author="Shimon" w:date="2019-07-16T11:07:00Z">
        <w:r w:rsidR="00083013">
          <w:rPr>
            <w:rStyle w:val="emailstyle17"/>
            <w:rFonts w:ascii="Times New Roman" w:hAnsi="Times New Roman" w:cs="David" w:hint="cs"/>
            <w:color w:val="auto"/>
            <w:rtl/>
          </w:rPr>
          <w:t xml:space="preserve"> </w:t>
        </w:r>
      </w:ins>
      <w:ins w:id="453" w:author="Shimon" w:date="2019-07-16T11:08:00Z">
        <w:r w:rsidR="00083013">
          <w:rPr>
            <w:rStyle w:val="emailstyle17"/>
            <w:rFonts w:ascii="Times New Roman" w:hAnsi="Times New Roman" w:cs="David" w:hint="cs"/>
            <w:color w:val="auto"/>
            <w:rtl/>
          </w:rPr>
          <w:t>וכי "</w:t>
        </w:r>
      </w:ins>
      <w:ins w:id="454" w:author="Shimon" w:date="2019-07-16T11:07:00Z">
        <w:r w:rsidR="00083013" w:rsidRPr="00083013">
          <w:rPr>
            <w:rStyle w:val="emailstyle17"/>
            <w:rFonts w:ascii="Times New Roman" w:hAnsi="Times New Roman" w:cs="David" w:hint="cs"/>
            <w:b/>
            <w:bCs/>
            <w:color w:val="auto"/>
            <w:rtl/>
            <w:rPrChange w:id="455" w:author="Shimon" w:date="2019-07-16T11:08:00Z">
              <w:rPr>
                <w:rStyle w:val="emailstyle17"/>
                <w:rFonts w:ascii="Times New Roman" w:hAnsi="Times New Roman" w:cs="David" w:hint="cs"/>
                <w:color w:val="auto"/>
                <w:rtl/>
              </w:rPr>
            </w:rPrChange>
          </w:rPr>
          <w:t>החל מיום זה</w:t>
        </w:r>
      </w:ins>
      <w:ins w:id="456" w:author="Shimon" w:date="2019-07-16T11:08:00Z">
        <w:r w:rsidR="00083013">
          <w:rPr>
            <w:rStyle w:val="emailstyle17"/>
            <w:rFonts w:ascii="Times New Roman" w:hAnsi="Times New Roman" w:cs="David" w:hint="cs"/>
            <w:color w:val="auto"/>
            <w:rtl/>
          </w:rPr>
          <w:t xml:space="preserve"> אינך מוסמך להתחייב בשם המדינה"</w:t>
        </w:r>
      </w:ins>
      <w:ins w:id="457" w:author="Shimon" w:date="2019-07-16T11:09:00Z">
        <w:r w:rsidR="00083013">
          <w:rPr>
            <w:rStyle w:val="emailstyle17"/>
            <w:rFonts w:ascii="Times New Roman" w:hAnsi="Times New Roman" w:cs="David" w:hint="cs"/>
            <w:color w:val="auto"/>
            <w:rtl/>
          </w:rPr>
          <w:t xml:space="preserve"> וזאת "מאחר שתקופת שירותך בשרות הציבורי הסתיימה</w:t>
        </w:r>
      </w:ins>
      <w:ins w:id="458" w:author="Shimon" w:date="2019-07-16T11:10:00Z">
        <w:r w:rsidR="00083013">
          <w:rPr>
            <w:rStyle w:val="emailstyle17"/>
            <w:rFonts w:ascii="Times New Roman" w:hAnsi="Times New Roman" w:cs="David" w:hint="cs"/>
            <w:color w:val="auto"/>
            <w:rtl/>
          </w:rPr>
          <w:t>"</w:t>
        </w:r>
      </w:ins>
      <w:r w:rsidR="00034FF4" w:rsidRPr="00D74F54">
        <w:rPr>
          <w:rStyle w:val="emailstyle17"/>
          <w:rFonts w:ascii="Times New Roman" w:hAnsi="Times New Roman" w:cs="David" w:hint="cs"/>
          <w:color w:val="auto"/>
          <w:rtl/>
        </w:rPr>
        <w:t xml:space="preserve">. כ"כ </w:t>
      </w:r>
      <w:r w:rsidR="002B43BF" w:rsidRPr="00D74F54">
        <w:rPr>
          <w:rStyle w:val="emailstyle17"/>
          <w:rFonts w:ascii="Times New Roman" w:hAnsi="Times New Roman" w:cs="David" w:hint="cs"/>
          <w:color w:val="auto"/>
          <w:rtl/>
        </w:rPr>
        <w:t xml:space="preserve">הוזהר כי אם יחזור למשרד ייחשב </w:t>
      </w:r>
      <w:r w:rsidR="002B43BF" w:rsidRPr="00D74F54">
        <w:rPr>
          <w:rStyle w:val="emailstyle17"/>
          <w:rFonts w:ascii="Times New Roman" w:hAnsi="Times New Roman" w:cs="David" w:hint="cs"/>
          <w:b/>
          <w:bCs/>
          <w:color w:val="auto"/>
          <w:rtl/>
        </w:rPr>
        <w:t>כמ</w:t>
      </w:r>
      <w:r w:rsidR="00D5324B">
        <w:rPr>
          <w:rStyle w:val="emailstyle17"/>
          <w:rFonts w:ascii="Times New Roman" w:hAnsi="Times New Roman" w:cs="David" w:hint="cs"/>
          <w:b/>
          <w:bCs/>
          <w:color w:val="auto"/>
          <w:rtl/>
        </w:rPr>
        <w:t>ס</w:t>
      </w:r>
      <w:r w:rsidR="002B43BF" w:rsidRPr="00D74F54">
        <w:rPr>
          <w:rStyle w:val="emailstyle17"/>
          <w:rFonts w:ascii="Times New Roman" w:hAnsi="Times New Roman" w:cs="David" w:hint="cs"/>
          <w:b/>
          <w:bCs/>
          <w:color w:val="auto"/>
          <w:rtl/>
        </w:rPr>
        <w:t>יג גבול!</w:t>
      </w:r>
      <w:r w:rsidR="002B43BF" w:rsidRPr="00D74F54">
        <w:rPr>
          <w:rStyle w:val="emailstyle17"/>
          <w:rFonts w:ascii="Times New Roman" w:hAnsi="Times New Roman" w:cs="David" w:hint="cs"/>
          <w:color w:val="auto"/>
          <w:rtl/>
        </w:rPr>
        <w:t xml:space="preserve"> נזכיר כי מדובר בעובד וותיק, שעבד </w:t>
      </w:r>
      <w:r w:rsidR="00034FF4" w:rsidRPr="00D74F54">
        <w:rPr>
          <w:rStyle w:val="emailstyle17"/>
          <w:rFonts w:ascii="Times New Roman" w:hAnsi="Times New Roman" w:cs="David" w:hint="cs"/>
          <w:color w:val="auto"/>
          <w:rtl/>
        </w:rPr>
        <w:t>ב</w:t>
      </w:r>
      <w:r w:rsidR="002B43BF" w:rsidRPr="00D74F54">
        <w:rPr>
          <w:rStyle w:val="emailstyle17"/>
          <w:rFonts w:ascii="Times New Roman" w:hAnsi="Times New Roman" w:cs="David" w:hint="cs"/>
          <w:color w:val="auto"/>
          <w:rtl/>
        </w:rPr>
        <w:t>משרד</w:t>
      </w:r>
      <w:r w:rsidR="009162EC">
        <w:rPr>
          <w:rStyle w:val="emailstyle17"/>
          <w:rFonts w:ascii="Times New Roman" w:hAnsi="Times New Roman" w:cs="David" w:hint="cs"/>
          <w:color w:val="auto"/>
          <w:rtl/>
        </w:rPr>
        <w:t xml:space="preserve"> משנת 1970 </w:t>
      </w:r>
      <w:del w:id="459" w:author="Shimon" w:date="2019-07-16T11:11:00Z">
        <w:r w:rsidR="009162EC" w:rsidDel="00083013">
          <w:rPr>
            <w:rStyle w:val="emailstyle17"/>
            <w:rFonts w:ascii="Times New Roman" w:hAnsi="Times New Roman" w:cs="David" w:hint="cs"/>
            <w:color w:val="auto"/>
            <w:rtl/>
          </w:rPr>
          <w:delText>(למעט הפסקה לחל"ת בשנות השבעים)</w:delText>
        </w:r>
        <w:r w:rsidR="002B43BF" w:rsidRPr="00D74F54" w:rsidDel="00083013">
          <w:rPr>
            <w:rStyle w:val="emailstyle17"/>
            <w:rFonts w:ascii="Times New Roman" w:hAnsi="Times New Roman" w:cs="David" w:hint="cs"/>
            <w:color w:val="auto"/>
            <w:rtl/>
          </w:rPr>
          <w:delText>,</w:delText>
        </w:r>
      </w:del>
      <w:ins w:id="460" w:author="Shimon" w:date="2019-07-16T11:11:00Z">
        <w:r w:rsidR="00083013">
          <w:rPr>
            <w:rStyle w:val="emailstyle17"/>
            <w:rFonts w:ascii="Times New Roman" w:hAnsi="Times New Roman" w:cs="David" w:hint="cs"/>
            <w:color w:val="auto"/>
            <w:rtl/>
          </w:rPr>
          <w:t xml:space="preserve"> </w:t>
        </w:r>
      </w:ins>
      <w:r w:rsidR="002B43BF" w:rsidRPr="00D74F54">
        <w:rPr>
          <w:rStyle w:val="emailstyle17"/>
          <w:rFonts w:ascii="Times New Roman" w:hAnsi="Times New Roman" w:cs="David" w:hint="cs"/>
          <w:color w:val="auto"/>
          <w:rtl/>
        </w:rPr>
        <w:t xml:space="preserve"> מרביתן בתפקידים בכירים.</w:t>
      </w:r>
    </w:p>
    <w:p w14:paraId="7639A7A4" w14:textId="77777777" w:rsidR="009E40B8" w:rsidRPr="00D74F54" w:rsidRDefault="009E40B8" w:rsidP="009C3D22">
      <w:pPr>
        <w:pStyle w:val="11"/>
        <w:spacing w:before="0" w:after="240" w:line="360" w:lineRule="auto"/>
        <w:ind w:left="521" w:hanging="426"/>
        <w:rPr>
          <w:i/>
          <w:iCs/>
          <w:sz w:val="24"/>
          <w:rtl/>
        </w:rPr>
      </w:pPr>
      <w:r w:rsidRPr="00D74F54">
        <w:rPr>
          <w:i/>
          <w:iCs/>
          <w:sz w:val="24"/>
          <w:rtl/>
        </w:rPr>
        <w:t>*</w:t>
      </w:r>
      <w:r w:rsidRPr="00D74F54">
        <w:rPr>
          <w:i/>
          <w:iCs/>
          <w:sz w:val="24"/>
          <w:rtl/>
        </w:rPr>
        <w:tab/>
        <w:t xml:space="preserve">רצ"ב </w:t>
      </w:r>
      <w:r w:rsidRPr="00D74F54">
        <w:rPr>
          <w:rFonts w:hint="cs"/>
          <w:i/>
          <w:iCs/>
          <w:sz w:val="24"/>
          <w:rtl/>
        </w:rPr>
        <w:t>סיכום הדיון שהוציאה הנתבעת</w:t>
      </w:r>
      <w:r w:rsidR="00503084" w:rsidRPr="00D74F54">
        <w:rPr>
          <w:rFonts w:hint="cs"/>
          <w:i/>
          <w:iCs/>
          <w:sz w:val="24"/>
          <w:rtl/>
        </w:rPr>
        <w:t xml:space="preserve"> (מצורף מבלי להודות בתוכנו)</w:t>
      </w:r>
      <w:r w:rsidRPr="00D74F54">
        <w:rPr>
          <w:i/>
          <w:iCs/>
          <w:sz w:val="24"/>
          <w:rtl/>
        </w:rPr>
        <w:t>,</w:t>
      </w:r>
      <w:r w:rsidR="00503084" w:rsidRPr="00D74F54">
        <w:rPr>
          <w:rFonts w:hint="cs"/>
          <w:i/>
          <w:iCs/>
          <w:sz w:val="24"/>
          <w:rtl/>
        </w:rPr>
        <w:t xml:space="preserve"> ומכתבה של החשבת הכללית לתובע מיום 5.8.2012,</w:t>
      </w:r>
      <w:r w:rsidRPr="00D74F54">
        <w:rPr>
          <w:i/>
          <w:iCs/>
          <w:sz w:val="24"/>
          <w:rtl/>
        </w:rPr>
        <w:t xml:space="preserve"> מסומ</w:t>
      </w:r>
      <w:r w:rsidR="00503084" w:rsidRPr="00D74F54">
        <w:rPr>
          <w:rFonts w:hint="cs"/>
          <w:i/>
          <w:iCs/>
          <w:sz w:val="24"/>
          <w:rtl/>
        </w:rPr>
        <w:t>נים</w:t>
      </w:r>
      <w:r w:rsidRPr="00D74F54">
        <w:rPr>
          <w:i/>
          <w:iCs/>
          <w:sz w:val="24"/>
          <w:rtl/>
        </w:rPr>
        <w:t xml:space="preserve"> </w:t>
      </w:r>
      <w:r w:rsidRPr="00506C84">
        <w:rPr>
          <w:i/>
          <w:iCs/>
          <w:sz w:val="24"/>
          <w:highlight w:val="yellow"/>
          <w:u w:val="single"/>
          <w:rtl/>
        </w:rPr>
        <w:t>כנספח</w:t>
      </w:r>
      <w:r w:rsidR="00503084" w:rsidRPr="00506C84">
        <w:rPr>
          <w:rFonts w:hint="cs"/>
          <w:i/>
          <w:iCs/>
          <w:sz w:val="24"/>
          <w:highlight w:val="yellow"/>
          <w:u w:val="single"/>
          <w:rtl/>
        </w:rPr>
        <w:t>ים</w:t>
      </w:r>
      <w:r w:rsidR="00506C84" w:rsidRPr="00506C84">
        <w:rPr>
          <w:rFonts w:hint="cs"/>
          <w:i/>
          <w:iCs/>
          <w:sz w:val="24"/>
          <w:highlight w:val="yellow"/>
          <w:u w:val="single"/>
          <w:rtl/>
        </w:rPr>
        <w:t>____________.</w:t>
      </w:r>
    </w:p>
    <w:p w14:paraId="1CE12F33" w14:textId="77777777" w:rsidR="002B142B" w:rsidRDefault="002B142B" w:rsidP="009C3D22">
      <w:pPr>
        <w:pStyle w:val="11"/>
        <w:numPr>
          <w:ilvl w:val="0"/>
          <w:numId w:val="14"/>
        </w:numPr>
        <w:tabs>
          <w:tab w:val="clear" w:pos="360"/>
        </w:tabs>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פנה לנתבעת באמצעות בא כוחו, אך לא נענה כלל. רק </w:t>
      </w:r>
      <w:r w:rsidR="006B42A9">
        <w:rPr>
          <w:rStyle w:val="emailstyle17"/>
          <w:rFonts w:ascii="Times New Roman" w:hAnsi="Times New Roman" w:cs="David" w:hint="cs"/>
          <w:color w:val="auto"/>
          <w:rtl/>
        </w:rPr>
        <w:t xml:space="preserve">לאחר למעלה מחודשיים </w:t>
      </w:r>
      <w:r w:rsidRPr="00D74F54">
        <w:rPr>
          <w:rStyle w:val="emailstyle17"/>
          <w:rFonts w:ascii="Times New Roman" w:hAnsi="Times New Roman" w:cs="David" w:hint="cs"/>
          <w:color w:val="auto"/>
          <w:rtl/>
        </w:rPr>
        <w:t>בעקבות פנייה נוספת ליועץ המשפטי של המשרד ושיחת טלפון בין ב"כ התובע לעו"ד מהמחלקה המשפטית של המשרד, התקבלה תשובה</w:t>
      </w:r>
      <w:r w:rsidR="005D4177">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המתעלמת לחלוטין מהעובדות בנסיבות העניין</w:t>
      </w:r>
      <w:r w:rsidR="005D4177">
        <w:rPr>
          <w:rStyle w:val="emailstyle17"/>
          <w:rFonts w:ascii="Times New Roman" w:hAnsi="Times New Roman" w:cs="David" w:hint="cs"/>
          <w:color w:val="auto"/>
          <w:rtl/>
        </w:rPr>
        <w:t>, ועומדת על עמדתה המופרכת של הנתבעת</w:t>
      </w:r>
      <w:r w:rsidRPr="00D74F54">
        <w:rPr>
          <w:rStyle w:val="emailstyle17"/>
          <w:rFonts w:ascii="Times New Roman" w:hAnsi="Times New Roman" w:cs="David" w:hint="cs"/>
          <w:color w:val="auto"/>
          <w:rtl/>
        </w:rPr>
        <w:t>.</w:t>
      </w:r>
      <w:r w:rsidR="00675EF7">
        <w:rPr>
          <w:rStyle w:val="emailstyle17"/>
          <w:rFonts w:ascii="Times New Roman" w:hAnsi="Times New Roman" w:cs="David" w:hint="cs"/>
          <w:color w:val="auto"/>
          <w:rtl/>
        </w:rPr>
        <w:t xml:space="preserve"> </w:t>
      </w:r>
    </w:p>
    <w:p w14:paraId="05DC823C" w14:textId="77777777" w:rsidR="002B142B" w:rsidRDefault="002B142B" w:rsidP="00CB1486">
      <w:pPr>
        <w:pStyle w:val="11"/>
        <w:tabs>
          <w:tab w:val="left" w:pos="521"/>
        </w:tabs>
        <w:spacing w:before="0" w:after="480" w:line="360" w:lineRule="auto"/>
        <w:ind w:left="510" w:hanging="425"/>
        <w:rPr>
          <w:i/>
          <w:iCs/>
          <w:sz w:val="24"/>
          <w:rtl/>
        </w:rPr>
      </w:pPr>
      <w:r w:rsidRPr="00D74F54">
        <w:rPr>
          <w:i/>
          <w:iCs/>
          <w:sz w:val="24"/>
          <w:rtl/>
        </w:rPr>
        <w:t>*</w:t>
      </w:r>
      <w:r w:rsidRPr="00D74F54">
        <w:rPr>
          <w:i/>
          <w:iCs/>
          <w:sz w:val="24"/>
          <w:rtl/>
        </w:rPr>
        <w:tab/>
        <w:t>רצ"</w:t>
      </w:r>
      <w:r w:rsidRPr="00D74F54">
        <w:rPr>
          <w:rFonts w:hint="cs"/>
          <w:i/>
          <w:iCs/>
          <w:sz w:val="24"/>
          <w:rtl/>
        </w:rPr>
        <w:t>ב מכתביו של ב"כ התובע ותשובת ב"כ המשרד,</w:t>
      </w:r>
      <w:r w:rsidRPr="00D74F54">
        <w:rPr>
          <w:i/>
          <w:iCs/>
          <w:sz w:val="24"/>
          <w:rtl/>
        </w:rPr>
        <w:t xml:space="preserve"> מסומ</w:t>
      </w:r>
      <w:r w:rsidRPr="00D74F54">
        <w:rPr>
          <w:rFonts w:hint="cs"/>
          <w:i/>
          <w:iCs/>
          <w:sz w:val="24"/>
          <w:rtl/>
        </w:rPr>
        <w:t>נים</w:t>
      </w:r>
      <w:r w:rsidRPr="00D74F54">
        <w:rPr>
          <w:i/>
          <w:iCs/>
          <w:sz w:val="24"/>
          <w:rtl/>
        </w:rPr>
        <w:t xml:space="preserve"> </w:t>
      </w:r>
      <w:r w:rsidRPr="00506C84">
        <w:rPr>
          <w:i/>
          <w:iCs/>
          <w:sz w:val="24"/>
          <w:highlight w:val="yellow"/>
          <w:u w:val="single"/>
          <w:rtl/>
        </w:rPr>
        <w:t>כנספח</w:t>
      </w:r>
      <w:r w:rsidRPr="00506C84">
        <w:rPr>
          <w:rFonts w:hint="cs"/>
          <w:i/>
          <w:iCs/>
          <w:sz w:val="24"/>
          <w:highlight w:val="yellow"/>
          <w:u w:val="single"/>
          <w:rtl/>
        </w:rPr>
        <w:t>ים</w:t>
      </w:r>
      <w:r w:rsidRPr="00506C84">
        <w:rPr>
          <w:i/>
          <w:iCs/>
          <w:sz w:val="24"/>
          <w:highlight w:val="yellow"/>
          <w:u w:val="single"/>
          <w:rtl/>
        </w:rPr>
        <w:t xml:space="preserve"> </w:t>
      </w:r>
      <w:r w:rsidR="00506C84" w:rsidRPr="00506C84">
        <w:rPr>
          <w:rFonts w:hint="cs"/>
          <w:i/>
          <w:iCs/>
          <w:sz w:val="24"/>
          <w:highlight w:val="yellow"/>
          <w:u w:val="single"/>
          <w:rtl/>
        </w:rPr>
        <w:t>_____.</w:t>
      </w:r>
    </w:p>
    <w:p w14:paraId="777CEEF1" w14:textId="77777777" w:rsidR="00506C84" w:rsidRPr="00506C84" w:rsidRDefault="00675EF7" w:rsidP="00506C8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הודעה רטרואקטיבית על הגימלה ואי קיום הוראות הדין</w:t>
      </w:r>
    </w:p>
    <w:p w14:paraId="0EE787C5" w14:textId="77777777" w:rsidR="003E0852" w:rsidRPr="009C3D22" w:rsidRDefault="003E0852" w:rsidP="00CB1486">
      <w:pPr>
        <w:pStyle w:val="11"/>
        <w:numPr>
          <w:ilvl w:val="0"/>
          <w:numId w:val="14"/>
        </w:numPr>
        <w:tabs>
          <w:tab w:val="clear" w:pos="360"/>
        </w:tabs>
        <w:spacing w:before="0" w:after="240" w:line="360" w:lineRule="auto"/>
        <w:ind w:left="510" w:right="0" w:hanging="425"/>
        <w:rPr>
          <w:rStyle w:val="emailstyle17"/>
          <w:rFonts w:ascii="Times New Roman" w:hAnsi="Times New Roman" w:cs="David"/>
          <w:color w:val="auto"/>
          <w:rtl/>
        </w:rPr>
      </w:pPr>
      <w:r>
        <w:rPr>
          <w:rStyle w:val="emailstyle17"/>
          <w:rFonts w:ascii="Times New Roman" w:hAnsi="Times New Roman" w:cs="David" w:hint="cs"/>
          <w:color w:val="auto"/>
          <w:rtl/>
        </w:rPr>
        <w:t>בהתאם להוראות חוק הגמלאות,</w:t>
      </w:r>
      <w:r w:rsidRPr="00CB1486">
        <w:rPr>
          <w:rStyle w:val="emailstyle17"/>
          <w:rFonts w:ascii="Times New Roman" w:hAnsi="Times New Roman" w:cs="David" w:hint="cs"/>
          <w:color w:val="auto"/>
          <w:rtl/>
        </w:rPr>
        <w:t xml:space="preserve"> נציב שרות המדינה חייב לידע את העובד על החלטתו להפריש עובד לקיצבאות לפחות 90 יום לפני יום הפרישה, בדואר רשום (דהיינו, לשיטת הנתבעת, עד 1.5.2012 לכל המאוחר). </w:t>
      </w:r>
      <w:r w:rsidRPr="00CB1486">
        <w:rPr>
          <w:rStyle w:val="emailstyle17"/>
          <w:rFonts w:ascii="Times New Roman" w:hAnsi="Times New Roman" w:cs="David" w:hint="cs"/>
          <w:b/>
          <w:bCs/>
          <w:color w:val="auto"/>
          <w:rtl/>
        </w:rPr>
        <w:t>הודעה כאמור לא נמסרה לתובע</w:t>
      </w:r>
      <w:r w:rsidR="004F4E48" w:rsidRPr="00CB1486">
        <w:rPr>
          <w:rStyle w:val="emailstyle17"/>
          <w:rFonts w:ascii="Times New Roman" w:hAnsi="Times New Roman" w:cs="David" w:hint="cs"/>
          <w:b/>
          <w:bCs/>
          <w:color w:val="auto"/>
          <w:rtl/>
        </w:rPr>
        <w:t xml:space="preserve"> במועד הקבוע בחוק</w:t>
      </w:r>
      <w:r>
        <w:rPr>
          <w:rStyle w:val="emailstyle17"/>
          <w:rFonts w:ascii="Times New Roman" w:hAnsi="Times New Roman" w:cs="David" w:hint="cs"/>
          <w:color w:val="auto"/>
          <w:rtl/>
        </w:rPr>
        <w:t>.</w:t>
      </w:r>
    </w:p>
    <w:p w14:paraId="6350398D" w14:textId="77777777" w:rsidR="003E0852" w:rsidRDefault="004F4E48" w:rsidP="00CB1486">
      <w:pPr>
        <w:pStyle w:val="11"/>
        <w:spacing w:before="0" w:after="240" w:line="360" w:lineRule="auto"/>
        <w:ind w:left="510" w:firstLine="0"/>
        <w:rPr>
          <w:rStyle w:val="emailstyle17"/>
          <w:rFonts w:ascii="Times New Roman" w:hAnsi="Times New Roman" w:cs="David"/>
          <w:color w:val="auto"/>
        </w:rPr>
      </w:pPr>
      <w:r>
        <w:rPr>
          <w:rStyle w:val="emailstyle17"/>
          <w:rFonts w:ascii="Times New Roman" w:hAnsi="Times New Roman" w:cs="David" w:hint="cs"/>
          <w:color w:val="auto"/>
          <w:rtl/>
        </w:rPr>
        <w:t xml:space="preserve">רק </w:t>
      </w:r>
      <w:r w:rsidR="003E0852" w:rsidRPr="00CB1486">
        <w:rPr>
          <w:rStyle w:val="emailstyle17"/>
          <w:rFonts w:ascii="Times New Roman" w:hAnsi="Times New Roman" w:cs="David" w:hint="cs"/>
          <w:color w:val="auto"/>
          <w:rtl/>
        </w:rPr>
        <w:t>ב</w:t>
      </w:r>
      <w:r w:rsidR="003E0852">
        <w:rPr>
          <w:rStyle w:val="emailstyle17"/>
          <w:rFonts w:ascii="Times New Roman" w:hAnsi="Times New Roman" w:cs="David" w:hint="cs"/>
          <w:color w:val="auto"/>
          <w:rtl/>
        </w:rPr>
        <w:t>מהלך</w:t>
      </w:r>
      <w:r w:rsidR="003E0852" w:rsidRPr="00CB1486">
        <w:rPr>
          <w:rStyle w:val="emailstyle17"/>
          <w:rFonts w:ascii="Times New Roman" w:hAnsi="Times New Roman" w:cs="David" w:hint="cs"/>
          <w:color w:val="auto"/>
          <w:rtl/>
        </w:rPr>
        <w:t xml:space="preserve"> חודש דצמבר 2012, </w:t>
      </w:r>
      <w:r w:rsidR="003E0852" w:rsidRPr="00CB1486">
        <w:rPr>
          <w:rStyle w:val="emailstyle17"/>
          <w:rFonts w:ascii="Times New Roman" w:hAnsi="Times New Roman" w:cs="David" w:hint="eastAsia"/>
          <w:color w:val="auto"/>
          <w:rtl/>
        </w:rPr>
        <w:t>כחמישה</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חודשים</w:t>
      </w:r>
      <w:r w:rsidR="003E0852" w:rsidRPr="00CB1486">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eastAsia"/>
          <w:color w:val="auto"/>
          <w:rtl/>
        </w:rPr>
        <w:t>לאחר</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הפסקת</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עבודת</w:t>
      </w:r>
      <w:r w:rsidR="003E0852" w:rsidRPr="00CB1486">
        <w:rPr>
          <w:rStyle w:val="emailstyle17"/>
          <w:rFonts w:ascii="Times New Roman" w:hAnsi="Times New Roman" w:cs="David" w:hint="cs"/>
          <w:color w:val="auto"/>
          <w:rtl/>
        </w:rPr>
        <w:t>ו</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בפועל</w:t>
      </w:r>
      <w:r w:rsidR="003E0852" w:rsidRPr="00CB1486">
        <w:rPr>
          <w:rStyle w:val="emailstyle17"/>
          <w:rFonts w:ascii="Times New Roman" w:hAnsi="Times New Roman" w:cs="David" w:hint="cs"/>
          <w:color w:val="auto"/>
          <w:rtl/>
        </w:rPr>
        <w:t xml:space="preserve">, קיבל התובע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ב</w:t>
      </w:r>
      <w:r>
        <w:rPr>
          <w:rStyle w:val="emailstyle17"/>
          <w:rFonts w:ascii="Times New Roman" w:hAnsi="Times New Roman" w:cs="David" w:hint="cs"/>
          <w:color w:val="auto"/>
          <w:rtl/>
        </w:rPr>
        <w:t xml:space="preserve">אמצעות </w:t>
      </w:r>
      <w:r w:rsidR="003E0852" w:rsidRPr="00CB1486">
        <w:rPr>
          <w:rStyle w:val="emailstyle17"/>
          <w:rFonts w:ascii="Times New Roman" w:hAnsi="Times New Roman" w:cs="David" w:hint="cs"/>
          <w:color w:val="auto"/>
          <w:rtl/>
        </w:rPr>
        <w:t>דואר רגיל</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הודעה רשמית מטעם נציב שרות המדינה, על החלטת הנציב להורות רטרואקטיבית</w:t>
      </w:r>
      <w:r w:rsidRPr="009C3D22">
        <w:rPr>
          <w:rStyle w:val="emailstyle17"/>
          <w:rFonts w:ascii="Times New Roman" w:hAnsi="Times New Roman" w:cs="David" w:hint="cs"/>
          <w:color w:val="auto"/>
          <w:rtl/>
        </w:rPr>
        <w:t xml:space="preserve"> על </w:t>
      </w:r>
      <w:r w:rsidRPr="009C3D22">
        <w:rPr>
          <w:rStyle w:val="emailstyle17"/>
          <w:rFonts w:ascii="Times New Roman" w:hAnsi="Times New Roman" w:cs="David" w:hint="cs"/>
          <w:color w:val="auto"/>
          <w:rtl/>
        </w:rPr>
        <w:lastRenderedPageBreak/>
        <w:t>הוצאתו של התובע לק</w:t>
      </w:r>
      <w:r w:rsidR="003E0852" w:rsidRPr="00CB1486">
        <w:rPr>
          <w:rStyle w:val="emailstyle17"/>
          <w:rFonts w:ascii="Times New Roman" w:hAnsi="Times New Roman" w:cs="David" w:hint="cs"/>
          <w:color w:val="auto"/>
          <w:rtl/>
        </w:rPr>
        <w:t>צבה "ביום 31.7.2012". כאמור במסמך, ההודעה ניתנה "</w:t>
      </w:r>
      <w:r w:rsidR="003E0852" w:rsidRPr="00CB1486">
        <w:rPr>
          <w:rStyle w:val="emailstyle17"/>
          <w:rFonts w:ascii="Times New Roman" w:hAnsi="Times New Roman" w:cs="David" w:hint="cs"/>
          <w:i/>
          <w:iCs/>
          <w:color w:val="auto"/>
          <w:rtl/>
        </w:rPr>
        <w:t>בהתאם להוראת סעיף 18 לחוק שרות המדינה (גמלאות)</w:t>
      </w:r>
      <w:r w:rsidR="003E0852" w:rsidRPr="00CB1486">
        <w:rPr>
          <w:rStyle w:val="emailstyle17"/>
          <w:rFonts w:ascii="Times New Roman" w:hAnsi="Times New Roman" w:cs="David" w:hint="cs"/>
          <w:color w:val="auto"/>
          <w:rtl/>
        </w:rPr>
        <w:t>"</w:t>
      </w:r>
      <w:r w:rsidR="003E0852">
        <w:rPr>
          <w:rStyle w:val="emailstyle17"/>
          <w:rFonts w:ascii="Times New Roman" w:hAnsi="Times New Roman" w:cs="David" w:hint="cs"/>
          <w:color w:val="auto"/>
          <w:rtl/>
        </w:rPr>
        <w:t>.</w:t>
      </w:r>
    </w:p>
    <w:p w14:paraId="17BCBDC7" w14:textId="77777777" w:rsidR="003E0852" w:rsidRPr="00CB1486" w:rsidRDefault="004F4E48" w:rsidP="00CB1486">
      <w:pPr>
        <w:pStyle w:val="11"/>
        <w:spacing w:before="0" w:after="240" w:line="360" w:lineRule="auto"/>
        <w:ind w:left="510" w:firstLine="0"/>
        <w:rPr>
          <w:rStyle w:val="emailstyle17"/>
          <w:rFonts w:ascii="Times New Roman" w:hAnsi="Times New Roman" w:cs="David"/>
          <w:color w:val="auto"/>
          <w:rtl/>
        </w:rPr>
      </w:pPr>
      <w:r>
        <w:rPr>
          <w:rStyle w:val="emailstyle17"/>
          <w:rFonts w:ascii="Times New Roman" w:hAnsi="Times New Roman" w:cs="David" w:hint="cs"/>
          <w:color w:val="auto"/>
          <w:rtl/>
        </w:rPr>
        <w:t>ה</w:t>
      </w:r>
      <w:r w:rsidR="003E0852" w:rsidRPr="00CB1486">
        <w:rPr>
          <w:rStyle w:val="emailstyle17"/>
          <w:rFonts w:ascii="Times New Roman" w:hAnsi="Times New Roman" w:cs="David" w:hint="cs"/>
          <w:color w:val="auto"/>
          <w:rtl/>
        </w:rPr>
        <w:t xml:space="preserve">מסמך נושא את התאריך 15.8.2012 </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 xml:space="preserve">שבועיים </w:t>
      </w:r>
      <w:r w:rsidR="003E0852" w:rsidRPr="00CB1486">
        <w:rPr>
          <w:rStyle w:val="emailstyle17"/>
          <w:rFonts w:ascii="Times New Roman" w:hAnsi="Times New Roman" w:cs="David" w:hint="eastAsia"/>
          <w:color w:val="auto"/>
          <w:rtl/>
        </w:rPr>
        <w:t>אחרי</w:t>
      </w:r>
      <w:r w:rsidRPr="009C3D22">
        <w:rPr>
          <w:rStyle w:val="emailstyle17"/>
          <w:rFonts w:ascii="Times New Roman" w:hAnsi="Times New Roman" w:cs="David" w:hint="cs"/>
          <w:color w:val="auto"/>
          <w:rtl/>
        </w:rPr>
        <w:t xml:space="preserve"> מועד יום הפרישה</w:t>
      </w:r>
      <w:r>
        <w:rPr>
          <w:rStyle w:val="emailstyle17"/>
          <w:rFonts w:ascii="Times New Roman" w:hAnsi="Times New Roman" w:cs="David" w:hint="cs"/>
          <w:color w:val="auto"/>
          <w:rtl/>
        </w:rPr>
        <w:t>;</w:t>
      </w:r>
      <w:r w:rsidR="003E0852" w:rsidRPr="00CB1486">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נ</w:t>
      </w:r>
      <w:r w:rsidR="003E0852" w:rsidRPr="00CB1486">
        <w:rPr>
          <w:rStyle w:val="emailstyle17"/>
          <w:rFonts w:ascii="Times New Roman" w:hAnsi="Times New Roman" w:cs="David" w:hint="cs"/>
          <w:color w:val="auto"/>
          <w:rtl/>
        </w:rPr>
        <w:t>חתם, כפי שמצוין ליד החתימה,</w:t>
      </w:r>
      <w:r w:rsidRPr="009C3D22">
        <w:rPr>
          <w:rStyle w:val="emailstyle17"/>
          <w:rFonts w:ascii="Times New Roman" w:hAnsi="Times New Roman" w:cs="David" w:hint="cs"/>
          <w:color w:val="auto"/>
          <w:rtl/>
        </w:rPr>
        <w:t xml:space="preserve"> רק ב-21.11.2012</w:t>
      </w:r>
      <w:r>
        <w:rPr>
          <w:rStyle w:val="emailstyle17"/>
          <w:rFonts w:ascii="Times New Roman" w:hAnsi="Times New Roman" w:cs="David" w:hint="cs"/>
          <w:color w:val="auto"/>
          <w:rtl/>
        </w:rPr>
        <w:t>;</w:t>
      </w:r>
      <w:r w:rsidR="003E0852" w:rsidRPr="00CB1486">
        <w:rPr>
          <w:rStyle w:val="emailstyle17"/>
          <w:rFonts w:ascii="Times New Roman" w:hAnsi="Times New Roman" w:cs="David" w:hint="cs"/>
          <w:color w:val="auto"/>
          <w:rtl/>
        </w:rPr>
        <w:t xml:space="preserve"> והגיע לידי התובע רק באמצע</w:t>
      </w:r>
      <w:r>
        <w:rPr>
          <w:rStyle w:val="emailstyle17"/>
          <w:rFonts w:ascii="Times New Roman" w:hAnsi="Times New Roman" w:cs="David" w:hint="cs"/>
          <w:color w:val="auto"/>
          <w:rtl/>
        </w:rPr>
        <w:t xml:space="preserve"> חודש</w:t>
      </w:r>
      <w:r w:rsidR="003E0852" w:rsidRPr="00CB1486">
        <w:rPr>
          <w:rStyle w:val="emailstyle17"/>
          <w:rFonts w:ascii="Times New Roman" w:hAnsi="Times New Roman" w:cs="David" w:hint="cs"/>
          <w:color w:val="auto"/>
          <w:rtl/>
        </w:rPr>
        <w:t xml:space="preserve"> דצמבר 2012. </w:t>
      </w:r>
    </w:p>
    <w:p w14:paraId="3EC92FD1" w14:textId="77777777" w:rsidR="003E0852" w:rsidRPr="00CB1486" w:rsidRDefault="003E0852" w:rsidP="00CB1486">
      <w:pPr>
        <w:pStyle w:val="11"/>
        <w:tabs>
          <w:tab w:val="left" w:pos="453"/>
        </w:tabs>
        <w:spacing w:before="0" w:after="240" w:line="360" w:lineRule="auto"/>
        <w:ind w:left="510" w:hanging="425"/>
        <w:rPr>
          <w:i/>
          <w:iCs/>
          <w:sz w:val="24"/>
          <w:rtl/>
        </w:rPr>
      </w:pPr>
      <w:r w:rsidRPr="00CB1486">
        <w:rPr>
          <w:rFonts w:hint="cs"/>
          <w:i/>
          <w:iCs/>
          <w:sz w:val="24"/>
          <w:rtl/>
        </w:rPr>
        <w:t>*</w:t>
      </w:r>
      <w:r w:rsidR="004F4E48">
        <w:rPr>
          <w:rFonts w:hint="cs"/>
          <w:i/>
          <w:iCs/>
          <w:sz w:val="24"/>
          <w:rtl/>
        </w:rPr>
        <w:tab/>
      </w:r>
      <w:r w:rsidRPr="00CB1486">
        <w:rPr>
          <w:rFonts w:hint="cs"/>
          <w:i/>
          <w:iCs/>
          <w:sz w:val="24"/>
          <w:rtl/>
        </w:rPr>
        <w:t>רצ"ב מסמך ההודעה על החלטת נציב שרות המדינה מ-15.8.12 שנחתם ב</w:t>
      </w:r>
      <w:r w:rsidR="004F4E48">
        <w:rPr>
          <w:rFonts w:hint="cs"/>
          <w:i/>
          <w:iCs/>
          <w:sz w:val="24"/>
          <w:rtl/>
        </w:rPr>
        <w:t xml:space="preserve">יום </w:t>
      </w:r>
      <w:r w:rsidRPr="00CB1486">
        <w:rPr>
          <w:rFonts w:hint="cs"/>
          <w:i/>
          <w:iCs/>
          <w:sz w:val="24"/>
          <w:rtl/>
        </w:rPr>
        <w:t xml:space="preserve">21.11.12 וצילום המעטפה בה נשלח המסמך עם חותמת הדואר מיום 12.12.12 וכן אישור גימלאות מיום 10.12.12, מסומנים </w:t>
      </w:r>
      <w:r w:rsidRPr="00506C84">
        <w:rPr>
          <w:rFonts w:hint="cs"/>
          <w:i/>
          <w:iCs/>
          <w:sz w:val="24"/>
          <w:highlight w:val="yellow"/>
          <w:u w:val="single"/>
          <w:rtl/>
        </w:rPr>
        <w:t>כנספחים</w:t>
      </w:r>
      <w:r w:rsidR="004F4E48" w:rsidRPr="00506C84">
        <w:rPr>
          <w:rFonts w:hint="cs"/>
          <w:i/>
          <w:iCs/>
          <w:sz w:val="24"/>
          <w:highlight w:val="yellow"/>
          <w:u w:val="single"/>
          <w:rtl/>
        </w:rPr>
        <w:t xml:space="preserve"> </w:t>
      </w:r>
      <w:r w:rsidR="00506C84" w:rsidRPr="00506C84">
        <w:rPr>
          <w:rFonts w:hint="cs"/>
          <w:i/>
          <w:iCs/>
          <w:sz w:val="24"/>
          <w:highlight w:val="yellow"/>
          <w:u w:val="single"/>
          <w:rtl/>
        </w:rPr>
        <w:t>____.</w:t>
      </w:r>
    </w:p>
    <w:p w14:paraId="473C4B6D" w14:textId="77777777" w:rsidR="004F4E48" w:rsidRPr="00CB1486" w:rsidRDefault="003E0852" w:rsidP="00506C84">
      <w:pPr>
        <w:pStyle w:val="11"/>
        <w:numPr>
          <w:ilvl w:val="0"/>
          <w:numId w:val="14"/>
        </w:numPr>
        <w:tabs>
          <w:tab w:val="clear" w:pos="360"/>
        </w:tabs>
        <w:spacing w:before="0" w:after="240" w:line="360" w:lineRule="auto"/>
        <w:ind w:left="510" w:right="0" w:hanging="425"/>
        <w:rPr>
          <w:rStyle w:val="emailstyle17"/>
          <w:rFonts w:ascii="Times New Roman" w:hAnsi="Times New Roman" w:cs="David"/>
          <w:color w:val="auto"/>
          <w:rtl/>
        </w:rPr>
      </w:pPr>
      <w:r w:rsidRPr="00CB1486">
        <w:rPr>
          <w:rStyle w:val="emailstyle17"/>
          <w:rFonts w:ascii="Times New Roman" w:hAnsi="Times New Roman" w:cs="David" w:hint="cs"/>
          <w:color w:val="auto"/>
          <w:rtl/>
        </w:rPr>
        <w:t xml:space="preserve"> עם קבלת ההודעה הנ"ל של נציב שרות המדינה, פנה התובע שוב, באמצעות בא כוחו, ליועץ המשפטי של משרד האוצר</w:t>
      </w:r>
      <w:r w:rsidR="004F4E48" w:rsidRPr="009C3D22">
        <w:rPr>
          <w:rStyle w:val="emailstyle17"/>
          <w:rFonts w:ascii="Times New Roman" w:hAnsi="Times New Roman" w:cs="David" w:hint="cs"/>
          <w:color w:val="auto"/>
          <w:rtl/>
        </w:rPr>
        <w:t>, וחזר על דרישותיו בעניין שכרו של התובע וזכותו להמשיך לעבוד עד תום תקופת החוזה</w:t>
      </w:r>
      <w:r w:rsidR="00506C84">
        <w:rPr>
          <w:rStyle w:val="emailstyle17"/>
          <w:rFonts w:ascii="Times New Roman" w:hAnsi="Times New Roman" w:cs="David" w:hint="cs"/>
          <w:color w:val="auto"/>
          <w:rtl/>
        </w:rPr>
        <w:t>, אך לשווא</w:t>
      </w:r>
      <w:r w:rsidR="004F4E48" w:rsidRPr="009C3D22">
        <w:rPr>
          <w:rStyle w:val="emailstyle17"/>
          <w:rFonts w:ascii="Times New Roman" w:hAnsi="Times New Roman" w:cs="David" w:hint="cs"/>
          <w:color w:val="auto"/>
          <w:rtl/>
        </w:rPr>
        <w:t xml:space="preserve">. </w:t>
      </w:r>
    </w:p>
    <w:p w14:paraId="6F268104" w14:textId="77777777" w:rsidR="003E0852" w:rsidRDefault="004F4E48" w:rsidP="00CB1486">
      <w:pPr>
        <w:pStyle w:val="11"/>
        <w:tabs>
          <w:tab w:val="left" w:pos="453"/>
        </w:tabs>
        <w:spacing w:before="0" w:after="240" w:line="360" w:lineRule="auto"/>
        <w:ind w:left="510" w:hanging="425"/>
        <w:rPr>
          <w:i/>
          <w:iCs/>
          <w:sz w:val="24"/>
          <w:u w:val="single"/>
          <w:rtl/>
        </w:rPr>
      </w:pPr>
      <w:r>
        <w:rPr>
          <w:rFonts w:hint="cs"/>
          <w:i/>
          <w:iCs/>
          <w:sz w:val="24"/>
          <w:rtl/>
        </w:rPr>
        <w:t>*</w:t>
      </w:r>
      <w:r>
        <w:rPr>
          <w:rFonts w:hint="cs"/>
          <w:i/>
          <w:iCs/>
          <w:sz w:val="24"/>
          <w:rtl/>
        </w:rPr>
        <w:tab/>
      </w:r>
      <w:r w:rsidR="003E0852" w:rsidRPr="00CB1486">
        <w:rPr>
          <w:i/>
          <w:iCs/>
          <w:sz w:val="24"/>
          <w:rtl/>
        </w:rPr>
        <w:t>רצ"</w:t>
      </w:r>
      <w:r w:rsidR="003E0852" w:rsidRPr="00CB1486">
        <w:rPr>
          <w:rFonts w:hint="cs"/>
          <w:i/>
          <w:iCs/>
          <w:sz w:val="24"/>
          <w:rtl/>
        </w:rPr>
        <w:t>ב מכתבו של ב"כ התובע  מיום 27.12.12,</w:t>
      </w:r>
      <w:r w:rsidR="003E0852" w:rsidRPr="00CB1486">
        <w:rPr>
          <w:i/>
          <w:iCs/>
          <w:sz w:val="24"/>
          <w:rtl/>
        </w:rPr>
        <w:t xml:space="preserve"> מסומ</w:t>
      </w:r>
      <w:r>
        <w:rPr>
          <w:rFonts w:hint="cs"/>
          <w:i/>
          <w:iCs/>
          <w:sz w:val="24"/>
          <w:rtl/>
        </w:rPr>
        <w:t>ן</w:t>
      </w:r>
      <w:r w:rsidR="003E0852" w:rsidRPr="00CB1486">
        <w:rPr>
          <w:i/>
          <w:iCs/>
          <w:sz w:val="24"/>
          <w:rtl/>
        </w:rPr>
        <w:t xml:space="preserve"> </w:t>
      </w:r>
      <w:r w:rsidR="003E0852" w:rsidRPr="00506C84">
        <w:rPr>
          <w:i/>
          <w:iCs/>
          <w:sz w:val="24"/>
          <w:highlight w:val="yellow"/>
          <w:u w:val="single"/>
          <w:rtl/>
        </w:rPr>
        <w:t xml:space="preserve">כנספח </w:t>
      </w:r>
      <w:r w:rsidR="00506C84" w:rsidRPr="00506C84">
        <w:rPr>
          <w:rFonts w:hint="cs"/>
          <w:i/>
          <w:iCs/>
          <w:sz w:val="24"/>
          <w:highlight w:val="yellow"/>
          <w:u w:val="single"/>
          <w:rtl/>
        </w:rPr>
        <w:t>__.</w:t>
      </w:r>
    </w:p>
    <w:p w14:paraId="3330704A" w14:textId="77777777" w:rsidR="00BE28C8" w:rsidRDefault="00BE28C8" w:rsidP="00506C84">
      <w:pPr>
        <w:pStyle w:val="11"/>
        <w:spacing w:before="0" w:after="240" w:line="360" w:lineRule="auto"/>
        <w:ind w:left="510" w:right="360" w:firstLine="0"/>
        <w:rPr>
          <w:rStyle w:val="emailstyle17"/>
          <w:rFonts w:ascii="Times New Roman" w:hAnsi="Times New Roman" w:cs="David"/>
          <w:color w:val="auto"/>
        </w:rPr>
      </w:pPr>
    </w:p>
    <w:p w14:paraId="645087D8" w14:textId="77777777" w:rsidR="00506C84" w:rsidRDefault="00506C84" w:rsidP="00506C84">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הפגיעה הקשה בזכויות הפנסיה של התובע</w:t>
      </w:r>
    </w:p>
    <w:p w14:paraId="007855D2" w14:textId="6419E7AE" w:rsidR="00506C84" w:rsidRDefault="004E3ABC" w:rsidP="00EB3F2E">
      <w:pPr>
        <w:pStyle w:val="11"/>
        <w:numPr>
          <w:ilvl w:val="0"/>
          <w:numId w:val="14"/>
        </w:numPr>
        <w:tabs>
          <w:tab w:val="clear" w:pos="360"/>
        </w:tabs>
        <w:spacing w:before="0" w:after="240" w:line="360" w:lineRule="auto"/>
        <w:ind w:left="510" w:right="0" w:hanging="425"/>
        <w:rPr>
          <w:rStyle w:val="emailstyle17"/>
          <w:rFonts w:ascii="Times New Roman" w:hAnsi="Times New Roman" w:cs="David"/>
          <w:color w:val="auto"/>
        </w:rPr>
        <w:pPrChange w:id="461" w:author="Shimon" w:date="2019-07-16T11:14:00Z">
          <w:pPr>
            <w:pStyle w:val="11"/>
            <w:numPr>
              <w:numId w:val="14"/>
            </w:numPr>
            <w:spacing w:before="0" w:after="240" w:line="360" w:lineRule="auto"/>
            <w:ind w:left="510" w:hanging="425"/>
          </w:pPr>
        </w:pPrChange>
      </w:pPr>
      <w:r>
        <w:rPr>
          <w:rStyle w:val="emailstyle17"/>
          <w:rFonts w:ascii="Times New Roman" w:hAnsi="Times New Roman" w:cs="David" w:hint="cs"/>
          <w:color w:val="auto"/>
          <w:rtl/>
        </w:rPr>
        <w:t xml:space="preserve">במקביל להליכים כאמור, התברר לתובע, </w:t>
      </w:r>
      <w:r w:rsidR="00CC48AF">
        <w:rPr>
          <w:rStyle w:val="emailstyle17"/>
          <w:rFonts w:ascii="Times New Roman" w:hAnsi="Times New Roman" w:cs="David" w:hint="cs"/>
          <w:color w:val="auto"/>
          <w:rtl/>
        </w:rPr>
        <w:t>לאחר פרישתו</w:t>
      </w:r>
      <w:r>
        <w:rPr>
          <w:rStyle w:val="emailstyle17"/>
          <w:rFonts w:ascii="Times New Roman" w:hAnsi="Times New Roman" w:cs="David" w:hint="cs"/>
          <w:color w:val="auto"/>
          <w:rtl/>
        </w:rPr>
        <w:t xml:space="preserve"> הכפויה,</w:t>
      </w:r>
      <w:r w:rsidR="00CC48AF">
        <w:rPr>
          <w:rStyle w:val="emailstyle17"/>
          <w:rFonts w:ascii="Times New Roman" w:hAnsi="Times New Roman" w:cs="David" w:hint="cs"/>
          <w:color w:val="auto"/>
          <w:rtl/>
        </w:rPr>
        <w:t xml:space="preserve"> כי הפגיעה הבלתי מוצדקת בזכויותיו נמשכת, וכי לאחר העיכוב הממושך בתשלום הפנסיה, הוא </w:t>
      </w:r>
      <w:ins w:id="462" w:author="Shimon" w:date="2019-07-16T11:14:00Z">
        <w:r w:rsidR="00EB3F2E">
          <w:rPr>
            <w:rStyle w:val="emailstyle17"/>
            <w:rFonts w:ascii="Times New Roman" w:hAnsi="Times New Roman" w:cs="David" w:hint="cs"/>
            <w:color w:val="auto"/>
            <w:rtl/>
          </w:rPr>
          <w:t>החל ל</w:t>
        </w:r>
      </w:ins>
      <w:del w:id="463" w:author="Shimon" w:date="2019-07-16T11:14:00Z">
        <w:r w:rsidR="00CC48AF" w:rsidDel="00EB3F2E">
          <w:rPr>
            <w:rStyle w:val="emailstyle17"/>
            <w:rFonts w:ascii="Times New Roman" w:hAnsi="Times New Roman" w:cs="David" w:hint="cs"/>
            <w:color w:val="auto"/>
            <w:rtl/>
          </w:rPr>
          <w:delText>מ</w:delText>
        </w:r>
      </w:del>
      <w:r w:rsidR="00CC48AF">
        <w:rPr>
          <w:rStyle w:val="emailstyle17"/>
          <w:rFonts w:ascii="Times New Roman" w:hAnsi="Times New Roman" w:cs="David" w:hint="cs"/>
          <w:color w:val="auto"/>
          <w:rtl/>
        </w:rPr>
        <w:t xml:space="preserve">קבל פנסיה נמוכה מזאת המגיעה לו על פי דין, בשל שתי סיבות: </w:t>
      </w:r>
      <w:r w:rsidR="00CC48AF">
        <w:rPr>
          <w:rStyle w:val="emailstyle17"/>
          <w:rFonts w:ascii="Times New Roman" w:hAnsi="Times New Roman" w:cs="David" w:hint="cs"/>
          <w:color w:val="auto"/>
          <w:u w:val="single"/>
          <w:rtl/>
        </w:rPr>
        <w:t>האחת</w:t>
      </w:r>
      <w:r w:rsidR="00CC48AF" w:rsidRPr="00CC48AF">
        <w:rPr>
          <w:rStyle w:val="emailstyle17"/>
          <w:rFonts w:ascii="Times New Roman" w:hAnsi="Times New Roman" w:cs="David" w:hint="cs"/>
          <w:color w:val="auto"/>
          <w:rtl/>
        </w:rPr>
        <w:t xml:space="preserve"> </w:t>
      </w:r>
      <w:r>
        <w:rPr>
          <w:rStyle w:val="emailstyle17"/>
          <w:rFonts w:ascii="Times New Roman" w:hAnsi="Times New Roman" w:cs="David"/>
          <w:color w:val="auto"/>
          <w:rtl/>
        </w:rPr>
        <w:t>–</w:t>
      </w:r>
      <w:r w:rsidR="00CC48AF" w:rsidRPr="00CC48AF">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טעות בדרגת הפרישה לפיה מחושבת משכורתו הקובעת</w:t>
      </w:r>
      <w:r w:rsidR="00CC48AF">
        <w:rPr>
          <w:rStyle w:val="emailstyle17"/>
          <w:rFonts w:ascii="Times New Roman" w:hAnsi="Times New Roman" w:cs="David" w:hint="cs"/>
          <w:color w:val="auto"/>
          <w:rtl/>
        </w:rPr>
        <w:t xml:space="preserve">; </w:t>
      </w:r>
      <w:r w:rsidR="00CC48AF">
        <w:rPr>
          <w:rStyle w:val="emailstyle17"/>
          <w:rFonts w:ascii="Times New Roman" w:hAnsi="Times New Roman" w:cs="David" w:hint="cs"/>
          <w:color w:val="auto"/>
          <w:u w:val="single"/>
          <w:rtl/>
        </w:rPr>
        <w:t>והשנייה</w:t>
      </w:r>
      <w:r w:rsidR="00CC48AF">
        <w:rPr>
          <w:rStyle w:val="emailstyle17"/>
          <w:rFonts w:ascii="Times New Roman" w:hAnsi="Times New Roman" w:cs="David" w:hint="cs"/>
          <w:color w:val="auto"/>
          <w:rtl/>
        </w:rPr>
        <w:t xml:space="preserve"> </w:t>
      </w:r>
      <w:r w:rsidR="00CC48AF">
        <w:rPr>
          <w:rStyle w:val="emailstyle17"/>
          <w:rFonts w:ascii="Times New Roman" w:hAnsi="Times New Roman" w:cs="David"/>
          <w:color w:val="auto"/>
          <w:rtl/>
        </w:rPr>
        <w:t>–</w:t>
      </w:r>
      <w:r w:rsidR="00CC48AF">
        <w:rPr>
          <w:rStyle w:val="emailstyle17"/>
          <w:rFonts w:ascii="Times New Roman" w:hAnsi="Times New Roman" w:cs="David" w:hint="cs"/>
          <w:color w:val="auto"/>
          <w:rtl/>
        </w:rPr>
        <w:t xml:space="preserve"> חישוב שגוי של המשכורת הקובעת בשל שיטת חישוב שגויה שאינה </w:t>
      </w:r>
      <w:r>
        <w:rPr>
          <w:rStyle w:val="emailstyle17"/>
          <w:rFonts w:ascii="Times New Roman" w:hAnsi="Times New Roman" w:cs="David" w:hint="cs"/>
          <w:color w:val="auto"/>
          <w:rtl/>
        </w:rPr>
        <w:t>עולה בקנה אחד עם</w:t>
      </w:r>
      <w:r w:rsidR="00CC48AF">
        <w:rPr>
          <w:rStyle w:val="emailstyle17"/>
          <w:rFonts w:ascii="Times New Roman" w:hAnsi="Times New Roman" w:cs="David" w:hint="cs"/>
          <w:color w:val="auto"/>
          <w:rtl/>
        </w:rPr>
        <w:t xml:space="preserve"> המוסכם והמקובל.</w:t>
      </w:r>
    </w:p>
    <w:p w14:paraId="2380FF6E" w14:textId="77777777" w:rsidR="00506C84" w:rsidRDefault="00CC48AF" w:rsidP="00CC48AF">
      <w:pPr>
        <w:pStyle w:val="11"/>
        <w:spacing w:before="0" w:after="240" w:line="360" w:lineRule="auto"/>
        <w:ind w:left="510" w:firstLine="0"/>
        <w:rPr>
          <w:rStyle w:val="emailstyle17"/>
          <w:rFonts w:ascii="Times New Roman" w:hAnsi="Times New Roman" w:cs="David"/>
          <w:color w:val="auto"/>
        </w:rPr>
      </w:pPr>
      <w:r>
        <w:rPr>
          <w:rStyle w:val="emailstyle17"/>
          <w:rFonts w:ascii="Times New Roman" w:hAnsi="Times New Roman" w:cs="David" w:hint="cs"/>
          <w:color w:val="auto"/>
          <w:rtl/>
        </w:rPr>
        <w:t>בהקשר זה נבקש לעמוד תחילה על מספר נקודות משפטיות ועובדתיות, הרלוונטיות לסוגיית הפנסיה של התובע:</w:t>
      </w:r>
    </w:p>
    <w:p w14:paraId="26D3E3E6" w14:textId="77777777" w:rsidR="004E3ABC" w:rsidRPr="004E3ABC" w:rsidRDefault="004E3ABC" w:rsidP="004E3ABC">
      <w:pPr>
        <w:pStyle w:val="11"/>
        <w:tabs>
          <w:tab w:val="left" w:pos="566"/>
        </w:tabs>
        <w:spacing w:before="0" w:after="240" w:line="360" w:lineRule="auto"/>
        <w:ind w:right="360" w:hanging="5"/>
        <w:rPr>
          <w:b/>
          <w:bCs/>
          <w:u w:val="single"/>
        </w:rPr>
      </w:pPr>
      <w:r>
        <w:rPr>
          <w:rFonts w:hint="cs"/>
          <w:b/>
          <w:bCs/>
          <w:u w:val="single"/>
          <w:rtl/>
        </w:rPr>
        <w:t>הדרגה הקובעת לצורך חישוב הפנסיה (דרגת הפרישה)</w:t>
      </w:r>
    </w:p>
    <w:p w14:paraId="29DAB1BB" w14:textId="77777777" w:rsidR="000714A2" w:rsidRPr="004E3ABC" w:rsidRDefault="000714A2" w:rsidP="00601232">
      <w:pPr>
        <w:pStyle w:val="11"/>
        <w:numPr>
          <w:ilvl w:val="0"/>
          <w:numId w:val="14"/>
        </w:numPr>
        <w:tabs>
          <w:tab w:val="clear" w:pos="360"/>
          <w:tab w:val="left" w:pos="566"/>
        </w:tabs>
        <w:spacing w:before="0" w:after="240" w:line="360" w:lineRule="auto"/>
        <w:ind w:left="566" w:right="0" w:hanging="425"/>
      </w:pPr>
      <w:r>
        <w:rPr>
          <w:rFonts w:hint="cs"/>
          <w:rtl/>
        </w:rPr>
        <w:t xml:space="preserve">סעיף 12.א.2. לחוזה הבכירים קובע כי עד למועד פרישתו של התובע מהשירות תעודכן המשכורת הקובעת על פי </w:t>
      </w:r>
      <w:r>
        <w:rPr>
          <w:rFonts w:hint="cs"/>
          <w:b/>
          <w:bCs/>
          <w:rtl/>
        </w:rPr>
        <w:t>אחת מהחלופות שלהלן:</w:t>
      </w:r>
    </w:p>
    <w:p w14:paraId="45E1137C" w14:textId="77777777" w:rsidR="000714A2" w:rsidRDefault="00E953DE" w:rsidP="000714A2">
      <w:pPr>
        <w:pStyle w:val="11"/>
        <w:tabs>
          <w:tab w:val="left" w:pos="566"/>
        </w:tabs>
        <w:spacing w:before="0" w:after="240" w:line="360" w:lineRule="auto"/>
        <w:ind w:left="566" w:right="360" w:firstLine="0"/>
      </w:pPr>
      <w:r w:rsidRPr="000714A2">
        <w:rPr>
          <w:noProof/>
          <w:lang w:eastAsia="en-US"/>
        </w:rPr>
        <w:drawing>
          <wp:inline distT="0" distB="0" distL="0" distR="0" wp14:anchorId="437A3FCF" wp14:editId="43EEC0EA">
            <wp:extent cx="5810250" cy="1228725"/>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0250" cy="1228725"/>
                    </a:xfrm>
                    <a:prstGeom prst="rect">
                      <a:avLst/>
                    </a:prstGeom>
                    <a:noFill/>
                    <a:ln>
                      <a:noFill/>
                    </a:ln>
                  </pic:spPr>
                </pic:pic>
              </a:graphicData>
            </a:graphic>
          </wp:inline>
        </w:drawing>
      </w:r>
    </w:p>
    <w:p w14:paraId="66B5553F" w14:textId="77777777" w:rsidR="006D31FC" w:rsidRDefault="006D31FC" w:rsidP="006D31FC">
      <w:pPr>
        <w:pStyle w:val="11"/>
        <w:tabs>
          <w:tab w:val="left" w:pos="620"/>
        </w:tabs>
        <w:spacing w:before="0" w:after="240" w:line="360" w:lineRule="auto"/>
        <w:ind w:left="620" w:firstLine="0"/>
        <w:rPr>
          <w:b/>
          <w:bCs/>
          <w:rtl/>
        </w:rPr>
      </w:pPr>
      <w:r>
        <w:rPr>
          <w:rFonts w:hint="cs"/>
          <w:rtl/>
        </w:rPr>
        <w:t xml:space="preserve">כלומר, לפי חוזה הבכירים עליו חתם התובע, עדכון המשכורת יכול להיעשות באחת מהחלופות, לפי הגבוהה מביניהם. </w:t>
      </w:r>
      <w:r>
        <w:rPr>
          <w:rFonts w:hint="cs"/>
          <w:b/>
          <w:bCs/>
          <w:rtl/>
        </w:rPr>
        <w:t>אחת החלופות היא על פי חוק הגימלאות.</w:t>
      </w:r>
    </w:p>
    <w:p w14:paraId="55944846" w14:textId="77777777" w:rsidR="00AF3B10" w:rsidRDefault="00AF3B10" w:rsidP="00601232">
      <w:pPr>
        <w:pStyle w:val="11"/>
        <w:numPr>
          <w:ilvl w:val="0"/>
          <w:numId w:val="14"/>
        </w:numPr>
        <w:tabs>
          <w:tab w:val="clear" w:pos="360"/>
          <w:tab w:val="left" w:pos="566"/>
        </w:tabs>
        <w:spacing w:before="0" w:after="240" w:line="360" w:lineRule="auto"/>
        <w:ind w:left="566" w:right="0" w:hanging="425"/>
      </w:pPr>
      <w:r w:rsidRPr="00AF3B10">
        <w:rPr>
          <w:rFonts w:hint="cs"/>
          <w:b/>
          <w:bCs/>
          <w:rtl/>
        </w:rPr>
        <w:lastRenderedPageBreak/>
        <w:t>לעניין חלופה ב'</w:t>
      </w:r>
      <w:r>
        <w:rPr>
          <w:rFonts w:hint="cs"/>
          <w:rtl/>
        </w:rPr>
        <w:t xml:space="preserve"> </w:t>
      </w:r>
      <w:r>
        <w:rPr>
          <w:rtl/>
        </w:rPr>
        <w:t>–</w:t>
      </w:r>
      <w:r>
        <w:rPr>
          <w:rFonts w:hint="cs"/>
          <w:rtl/>
        </w:rPr>
        <w:t xml:space="preserve"> </w:t>
      </w:r>
    </w:p>
    <w:p w14:paraId="34A57EF8" w14:textId="77777777" w:rsidR="004E3ABC" w:rsidRDefault="00AF3B10" w:rsidP="00AF3B10">
      <w:pPr>
        <w:pStyle w:val="11"/>
        <w:numPr>
          <w:ilvl w:val="1"/>
          <w:numId w:val="14"/>
        </w:numPr>
        <w:tabs>
          <w:tab w:val="clear" w:pos="792"/>
          <w:tab w:val="left" w:pos="1160"/>
        </w:tabs>
        <w:spacing w:before="0" w:after="240" w:line="360" w:lineRule="auto"/>
        <w:ind w:left="1160" w:right="360" w:hanging="540"/>
      </w:pPr>
      <w:commentRangeStart w:id="464"/>
      <w:r>
        <w:rPr>
          <w:rFonts w:hint="cs"/>
          <w:rtl/>
        </w:rPr>
        <w:t>התובע</w:t>
      </w:r>
      <w:commentRangeEnd w:id="464"/>
      <w:r w:rsidR="001F1871">
        <w:rPr>
          <w:rStyle w:val="a6"/>
          <w:rFonts w:cs="Times New Roman"/>
          <w:rtl/>
        </w:rPr>
        <w:commentReference w:id="464"/>
      </w:r>
      <w:r>
        <w:rPr>
          <w:rFonts w:hint="cs"/>
          <w:rtl/>
        </w:rPr>
        <w:t xml:space="preserve"> יטען כי במועד בו חתם על החוזה היה נהוג סולם דרגות המח"ר, כאשר שתי הדרגות הגבוהות בסולם המח"ר היו 12 </w:t>
      </w:r>
      <w:r>
        <w:rPr>
          <w:rtl/>
        </w:rPr>
        <w:t>–</w:t>
      </w:r>
      <w:r>
        <w:rPr>
          <w:rFonts w:hint="cs"/>
          <w:rtl/>
        </w:rPr>
        <w:t xml:space="preserve"> 13, והדרגות שהחליפו אותן </w:t>
      </w:r>
      <w:r w:rsidR="00B6348C">
        <w:rPr>
          <w:rFonts w:hint="cs"/>
          <w:rtl/>
        </w:rPr>
        <w:t xml:space="preserve">בסולם החדש של העובדים האקדמאיים בשירות המדינה, </w:t>
      </w:r>
      <w:r>
        <w:rPr>
          <w:rFonts w:hint="cs"/>
          <w:rtl/>
        </w:rPr>
        <w:t xml:space="preserve">הן דרגות 45 </w:t>
      </w:r>
      <w:r>
        <w:rPr>
          <w:rtl/>
        </w:rPr>
        <w:t>–</w:t>
      </w:r>
      <w:r>
        <w:rPr>
          <w:rFonts w:hint="cs"/>
          <w:rtl/>
        </w:rPr>
        <w:t xml:space="preserve"> 46. סולם הדרגות השתנה בשנת 1994 (ארבע שנים לאחר שהתובע חתם על חוזה בכירים).</w:t>
      </w:r>
    </w:p>
    <w:p w14:paraId="4C04CC41" w14:textId="77777777" w:rsidR="00AF3B10" w:rsidRDefault="00AF3B10" w:rsidP="00AF3B10">
      <w:pPr>
        <w:pStyle w:val="11"/>
        <w:numPr>
          <w:ilvl w:val="1"/>
          <w:numId w:val="14"/>
        </w:numPr>
        <w:tabs>
          <w:tab w:val="clear" w:pos="792"/>
          <w:tab w:val="left" w:pos="1160"/>
        </w:tabs>
        <w:spacing w:before="0" w:after="240" w:line="360" w:lineRule="auto"/>
        <w:ind w:left="1160" w:right="360" w:hanging="540"/>
      </w:pPr>
      <w:r>
        <w:rPr>
          <w:rFonts w:hint="cs"/>
          <w:rtl/>
        </w:rPr>
        <w:t xml:space="preserve">כפי שניתן לראות בחוזה העבודה, הדרגה בה שהה התובע היתה דרגה 12, המקבילה לדרגה 45 כיום. לו היה נשאר התובע בסולם הדרגות, הוא היה מועבר </w:t>
      </w:r>
      <w:r w:rsidR="00B6348C">
        <w:rPr>
          <w:rFonts w:hint="cs"/>
          <w:rtl/>
        </w:rPr>
        <w:t xml:space="preserve">לדרגה 45 בדירוג העובדים האקדמיים, וקרוב לוודאי </w:t>
      </w:r>
      <w:r w:rsidR="00B6348C">
        <w:rPr>
          <w:rtl/>
        </w:rPr>
        <w:t>–</w:t>
      </w:r>
      <w:r w:rsidR="00B6348C">
        <w:rPr>
          <w:rFonts w:hint="cs"/>
          <w:rtl/>
        </w:rPr>
        <w:t xml:space="preserve"> היה מתקדם לדרגה 13 ומועבר לדרגה 46.</w:t>
      </w:r>
    </w:p>
    <w:p w14:paraId="6F1CC37C" w14:textId="77777777" w:rsidR="00B6348C" w:rsidRDefault="00B6348C" w:rsidP="00B6348C">
      <w:pPr>
        <w:pStyle w:val="11"/>
        <w:numPr>
          <w:ilvl w:val="1"/>
          <w:numId w:val="14"/>
        </w:numPr>
        <w:tabs>
          <w:tab w:val="clear" w:pos="792"/>
          <w:tab w:val="left" w:pos="1160"/>
        </w:tabs>
        <w:spacing w:before="0" w:after="240" w:line="360" w:lineRule="auto"/>
        <w:ind w:left="1160" w:right="360" w:hanging="540"/>
      </w:pPr>
      <w:r>
        <w:rPr>
          <w:rFonts w:hint="cs"/>
          <w:rtl/>
        </w:rPr>
        <w:t xml:space="preserve">דברים אלה עולים בקנה אחד עם עמדת הנציבות, אותה הציג </w:t>
      </w:r>
      <w:r w:rsidR="00AF3B10" w:rsidRPr="00AF3B10">
        <w:t xml:space="preserve"> </w:t>
      </w:r>
      <w:r w:rsidR="00AF3B10" w:rsidRPr="00AF3B10">
        <w:rPr>
          <w:rtl/>
        </w:rPr>
        <w:t>המשנה</w:t>
      </w:r>
      <w:r w:rsidR="00AF3B10" w:rsidRPr="00AF3B10">
        <w:t xml:space="preserve"> </w:t>
      </w:r>
      <w:r w:rsidR="00AF3B10" w:rsidRPr="00AF3B10">
        <w:rPr>
          <w:rtl/>
        </w:rPr>
        <w:t>לנציב</w:t>
      </w:r>
      <w:r w:rsidR="00AF3B10" w:rsidRPr="00AF3B10">
        <w:t xml:space="preserve"> </w:t>
      </w:r>
      <w:r w:rsidR="00AF3B10" w:rsidRPr="00AF3B10">
        <w:rPr>
          <w:rtl/>
        </w:rPr>
        <w:t>מר</w:t>
      </w:r>
      <w:r w:rsidR="00AF3B10" w:rsidRPr="00AF3B10">
        <w:t xml:space="preserve"> </w:t>
      </w:r>
      <w:r w:rsidR="00AF3B10" w:rsidRPr="00AF3B10">
        <w:rPr>
          <w:rtl/>
        </w:rPr>
        <w:t>פרלשטיין</w:t>
      </w:r>
      <w:r>
        <w:rPr>
          <w:rFonts w:hint="cs"/>
          <w:rtl/>
        </w:rPr>
        <w:t xml:space="preserve">, במכתב שיצא </w:t>
      </w:r>
      <w:r w:rsidR="00AF3B10" w:rsidRPr="00AF3B10">
        <w:rPr>
          <w:rtl/>
        </w:rPr>
        <w:t>לסגל</w:t>
      </w:r>
      <w:r w:rsidR="00AF3B10" w:rsidRPr="00AF3B10">
        <w:t xml:space="preserve"> </w:t>
      </w:r>
      <w:r w:rsidR="00AF3B10" w:rsidRPr="00AF3B10">
        <w:rPr>
          <w:rtl/>
        </w:rPr>
        <w:t>הבכיר</w:t>
      </w:r>
      <w:r w:rsidR="00AF3B10" w:rsidRPr="00AF3B10">
        <w:t xml:space="preserve"> </w:t>
      </w:r>
      <w:r>
        <w:rPr>
          <w:rFonts w:hint="cs"/>
          <w:rtl/>
        </w:rPr>
        <w:t xml:space="preserve">ביום 1.5.1995. וכך הוא כתב, בין היתר: </w:t>
      </w:r>
      <w:r>
        <w:rPr>
          <w:rtl/>
        </w:rPr>
        <w:br/>
      </w:r>
      <w:r w:rsidR="00AF3B10" w:rsidRPr="00B6348C">
        <w:rPr>
          <w:b/>
          <w:bCs/>
          <w:rtl/>
        </w:rPr>
        <w:t>חוזה</w:t>
      </w:r>
      <w:r w:rsidR="00AF3B10" w:rsidRPr="00B6348C">
        <w:rPr>
          <w:b/>
          <w:bCs/>
        </w:rPr>
        <w:t xml:space="preserve"> </w:t>
      </w:r>
      <w:r w:rsidR="00AF3B10" w:rsidRPr="00B6348C">
        <w:rPr>
          <w:b/>
          <w:bCs/>
          <w:rtl/>
        </w:rPr>
        <w:t>בכירים</w:t>
      </w:r>
      <w:r w:rsidR="00AF3B10" w:rsidRPr="00B6348C">
        <w:rPr>
          <w:b/>
          <w:bCs/>
        </w:rPr>
        <w:t xml:space="preserve"> </w:t>
      </w:r>
      <w:r w:rsidR="00AF3B10" w:rsidRPr="00B6348C">
        <w:rPr>
          <w:b/>
          <w:bCs/>
          <w:rtl/>
        </w:rPr>
        <w:t>נחתם</w:t>
      </w:r>
      <w:r w:rsidR="00AF3B10" w:rsidRPr="00B6348C">
        <w:rPr>
          <w:b/>
          <w:bCs/>
        </w:rPr>
        <w:t xml:space="preserve"> </w:t>
      </w:r>
      <w:r w:rsidR="00AF3B10" w:rsidRPr="00B6348C">
        <w:rPr>
          <w:b/>
          <w:bCs/>
          <w:rtl/>
        </w:rPr>
        <w:t>רק</w:t>
      </w:r>
      <w:r w:rsidR="00AF3B10" w:rsidRPr="00B6348C">
        <w:rPr>
          <w:b/>
          <w:bCs/>
        </w:rPr>
        <w:t xml:space="preserve"> </w:t>
      </w:r>
      <w:r w:rsidR="00AF3B10" w:rsidRPr="00B6348C">
        <w:rPr>
          <w:b/>
          <w:bCs/>
          <w:rtl/>
        </w:rPr>
        <w:t>עם</w:t>
      </w:r>
      <w:r w:rsidR="00AF3B10" w:rsidRPr="00B6348C">
        <w:rPr>
          <w:b/>
          <w:bCs/>
        </w:rPr>
        <w:t xml:space="preserve"> </w:t>
      </w:r>
      <w:r w:rsidR="00AF3B10" w:rsidRPr="00B6348C">
        <w:rPr>
          <w:b/>
          <w:bCs/>
          <w:rtl/>
        </w:rPr>
        <w:t>עובדים</w:t>
      </w:r>
      <w:r w:rsidR="00AF3B10" w:rsidRPr="00B6348C">
        <w:rPr>
          <w:b/>
          <w:bCs/>
        </w:rPr>
        <w:t xml:space="preserve"> </w:t>
      </w:r>
      <w:r w:rsidR="00AF3B10" w:rsidRPr="00B6348C">
        <w:rPr>
          <w:b/>
          <w:bCs/>
          <w:rtl/>
        </w:rPr>
        <w:t>המשובצים</w:t>
      </w:r>
      <w:r w:rsidR="00AF3B10" w:rsidRPr="00B6348C">
        <w:rPr>
          <w:b/>
          <w:bCs/>
        </w:rPr>
        <w:t xml:space="preserve"> </w:t>
      </w:r>
      <w:r w:rsidR="00AF3B10" w:rsidRPr="00B6348C">
        <w:rPr>
          <w:b/>
          <w:bCs/>
          <w:rtl/>
        </w:rPr>
        <w:t>בשתי</w:t>
      </w:r>
      <w:r w:rsidR="00AF3B10" w:rsidRPr="00B6348C">
        <w:rPr>
          <w:b/>
          <w:bCs/>
        </w:rPr>
        <w:t xml:space="preserve"> </w:t>
      </w:r>
      <w:r w:rsidR="00AF3B10" w:rsidRPr="00B6348C">
        <w:rPr>
          <w:b/>
          <w:bCs/>
          <w:rtl/>
        </w:rPr>
        <w:t>הדרגות</w:t>
      </w:r>
      <w:r w:rsidR="00AF3B10" w:rsidRPr="00B6348C">
        <w:rPr>
          <w:b/>
          <w:bCs/>
        </w:rPr>
        <w:t xml:space="preserve"> </w:t>
      </w:r>
      <w:r w:rsidR="00AF3B10" w:rsidRPr="00B6348C">
        <w:rPr>
          <w:b/>
          <w:bCs/>
          <w:rtl/>
        </w:rPr>
        <w:t>העליונות</w:t>
      </w:r>
      <w:r w:rsidR="00AF3B10" w:rsidRPr="00AF3B10">
        <w:t xml:space="preserve"> </w:t>
      </w:r>
      <w:r w:rsidR="00AF3B10" w:rsidRPr="00AF3B10">
        <w:rPr>
          <w:rtl/>
        </w:rPr>
        <w:t>כמו</w:t>
      </w:r>
      <w:r>
        <w:rPr>
          <w:rFonts w:hint="cs"/>
          <w:rtl/>
        </w:rPr>
        <w:t xml:space="preserve"> ..... חשבים בכירים".</w:t>
      </w:r>
    </w:p>
    <w:p w14:paraId="3D845F23" w14:textId="77777777" w:rsidR="00B6348C" w:rsidRDefault="00B6348C" w:rsidP="00B6348C">
      <w:pPr>
        <w:pStyle w:val="11"/>
        <w:tabs>
          <w:tab w:val="left" w:pos="1160"/>
        </w:tabs>
        <w:spacing w:before="0" w:after="240" w:line="360" w:lineRule="auto"/>
        <w:ind w:left="1160" w:right="360" w:firstLine="0"/>
        <w:rPr>
          <w:rtl/>
        </w:rPr>
      </w:pPr>
      <w:r>
        <w:rPr>
          <w:rFonts w:hint="cs"/>
          <w:rtl/>
        </w:rPr>
        <w:t xml:space="preserve">המכתב יצא למעלה משנה לאחר החלפת סולם הדרגות, ומלמד כי החשבים הבכירים (התפקיד שמילא התובע) היו אמורים להיות באחת משתי הדרגות הגבוהות. קרי </w:t>
      </w:r>
      <w:r>
        <w:rPr>
          <w:rtl/>
        </w:rPr>
        <w:t>–</w:t>
      </w:r>
      <w:r>
        <w:rPr>
          <w:rFonts w:hint="cs"/>
          <w:rtl/>
        </w:rPr>
        <w:t xml:space="preserve"> 45, 46.</w:t>
      </w:r>
    </w:p>
    <w:p w14:paraId="1A429B8E" w14:textId="77777777" w:rsidR="00B6348C" w:rsidRPr="00CB1486" w:rsidRDefault="00B6348C" w:rsidP="00B6348C">
      <w:pPr>
        <w:pStyle w:val="11"/>
        <w:tabs>
          <w:tab w:val="left" w:pos="453"/>
        </w:tabs>
        <w:spacing w:before="0" w:after="240" w:line="360" w:lineRule="auto"/>
        <w:ind w:left="510" w:hanging="425"/>
        <w:rPr>
          <w:i/>
          <w:iCs/>
          <w:sz w:val="24"/>
          <w:rtl/>
        </w:rPr>
      </w:pPr>
      <w:r>
        <w:rPr>
          <w:rFonts w:hint="cs"/>
          <w:i/>
          <w:iCs/>
          <w:sz w:val="24"/>
          <w:rtl/>
        </w:rPr>
        <w:t>*</w:t>
      </w:r>
      <w:r>
        <w:rPr>
          <w:rFonts w:hint="cs"/>
          <w:i/>
          <w:iCs/>
          <w:sz w:val="24"/>
          <w:rtl/>
        </w:rPr>
        <w:tab/>
      </w:r>
      <w:r w:rsidRPr="00CB1486">
        <w:rPr>
          <w:i/>
          <w:iCs/>
          <w:sz w:val="24"/>
          <w:rtl/>
        </w:rPr>
        <w:t>רצ"</w:t>
      </w:r>
      <w:r w:rsidRPr="00CB1486">
        <w:rPr>
          <w:rFonts w:hint="cs"/>
          <w:i/>
          <w:iCs/>
          <w:sz w:val="24"/>
          <w:rtl/>
        </w:rPr>
        <w:t xml:space="preserve">ב מכתבו </w:t>
      </w:r>
      <w:r>
        <w:rPr>
          <w:rFonts w:hint="cs"/>
          <w:i/>
          <w:iCs/>
          <w:sz w:val="24"/>
          <w:rtl/>
        </w:rPr>
        <w:t>של המשנה לנציב שירות המדינה מיום 1.5.1995</w:t>
      </w:r>
      <w:r w:rsidRPr="00CB1486">
        <w:rPr>
          <w:rFonts w:hint="cs"/>
          <w:i/>
          <w:iCs/>
          <w:sz w:val="24"/>
          <w:rtl/>
        </w:rPr>
        <w:t>,</w:t>
      </w:r>
      <w:r w:rsidRPr="00CB1486">
        <w:rPr>
          <w:i/>
          <w:iCs/>
          <w:sz w:val="24"/>
          <w:rtl/>
        </w:rPr>
        <w:t xml:space="preserve"> מסומ</w:t>
      </w:r>
      <w:r>
        <w:rPr>
          <w:rFonts w:hint="cs"/>
          <w:i/>
          <w:iCs/>
          <w:sz w:val="24"/>
          <w:rtl/>
        </w:rPr>
        <w:t>ן</w:t>
      </w:r>
      <w:r w:rsidRPr="00CB1486">
        <w:rPr>
          <w:i/>
          <w:iCs/>
          <w:sz w:val="24"/>
          <w:rtl/>
        </w:rPr>
        <w:t xml:space="preserve"> </w:t>
      </w:r>
      <w:r w:rsidRPr="00506C84">
        <w:rPr>
          <w:i/>
          <w:iCs/>
          <w:sz w:val="24"/>
          <w:highlight w:val="yellow"/>
          <w:u w:val="single"/>
          <w:rtl/>
        </w:rPr>
        <w:t xml:space="preserve">כנספח </w:t>
      </w:r>
      <w:r w:rsidRPr="00506C84">
        <w:rPr>
          <w:rFonts w:hint="cs"/>
          <w:i/>
          <w:iCs/>
          <w:sz w:val="24"/>
          <w:highlight w:val="yellow"/>
          <w:u w:val="single"/>
          <w:rtl/>
        </w:rPr>
        <w:t>__.</w:t>
      </w:r>
    </w:p>
    <w:p w14:paraId="08566843" w14:textId="77777777" w:rsidR="00AF3B10" w:rsidRDefault="00AF3B10" w:rsidP="00AF3B10">
      <w:pPr>
        <w:pStyle w:val="11"/>
        <w:numPr>
          <w:ilvl w:val="0"/>
          <w:numId w:val="14"/>
        </w:numPr>
        <w:tabs>
          <w:tab w:val="clear" w:pos="360"/>
          <w:tab w:val="left" w:pos="566"/>
        </w:tabs>
        <w:spacing w:before="0" w:after="240" w:line="360" w:lineRule="auto"/>
        <w:ind w:left="566" w:right="0" w:hanging="425"/>
      </w:pPr>
      <w:r w:rsidRPr="00AF3B10">
        <w:rPr>
          <w:rFonts w:hint="cs"/>
          <w:b/>
          <w:bCs/>
          <w:rtl/>
        </w:rPr>
        <w:t xml:space="preserve">לעניין </w:t>
      </w:r>
      <w:r>
        <w:rPr>
          <w:rFonts w:hint="cs"/>
          <w:b/>
          <w:bCs/>
          <w:rtl/>
        </w:rPr>
        <w:t>חלופה</w:t>
      </w:r>
      <w:r w:rsidRPr="00AF3B10">
        <w:rPr>
          <w:rFonts w:hint="cs"/>
          <w:b/>
          <w:bCs/>
          <w:rtl/>
        </w:rPr>
        <w:t xml:space="preserve"> ג'</w:t>
      </w:r>
      <w:r>
        <w:rPr>
          <w:rFonts w:hint="cs"/>
          <w:rtl/>
        </w:rPr>
        <w:t xml:space="preserve"> </w:t>
      </w:r>
      <w:r>
        <w:rPr>
          <w:rtl/>
        </w:rPr>
        <w:t>–</w:t>
      </w:r>
      <w:r>
        <w:rPr>
          <w:rFonts w:hint="cs"/>
          <w:rtl/>
        </w:rPr>
        <w:t xml:space="preserve"> </w:t>
      </w:r>
    </w:p>
    <w:p w14:paraId="75EA855D" w14:textId="77777777" w:rsidR="00A23FC8" w:rsidRDefault="001F1871" w:rsidP="00A23FC8">
      <w:pPr>
        <w:pStyle w:val="11"/>
        <w:numPr>
          <w:ilvl w:val="1"/>
          <w:numId w:val="14"/>
        </w:numPr>
        <w:tabs>
          <w:tab w:val="clear" w:pos="792"/>
          <w:tab w:val="left" w:pos="1160"/>
        </w:tabs>
        <w:spacing w:before="0" w:after="240" w:line="360" w:lineRule="auto"/>
        <w:ind w:left="1160" w:right="0" w:hanging="540"/>
      </w:pPr>
      <w:r>
        <w:rPr>
          <w:rFonts w:hint="cs"/>
          <w:rtl/>
        </w:rPr>
        <w:t>ה</w:t>
      </w:r>
      <w:r w:rsidR="00AF3B10">
        <w:rPr>
          <w:rFonts w:hint="cs"/>
          <w:rtl/>
        </w:rPr>
        <w:t>תובע יטען כי הוא זכאי לד</w:t>
      </w:r>
      <w:r>
        <w:rPr>
          <w:rFonts w:hint="cs"/>
          <w:rtl/>
        </w:rPr>
        <w:t xml:space="preserve">רגת פרישה בהתאם לחוק הגימלאות והכללים החלים על עובדים הפורשים משירות המדינה. </w:t>
      </w:r>
      <w:r w:rsidR="006D31FC">
        <w:rPr>
          <w:rFonts w:hint="cs"/>
          <w:rtl/>
        </w:rPr>
        <w:t xml:space="preserve">על פי </w:t>
      </w:r>
      <w:r w:rsidR="006D31FC" w:rsidRPr="00AF3B10">
        <w:t xml:space="preserve"> </w:t>
      </w:r>
      <w:r w:rsidR="006D31FC">
        <w:rPr>
          <w:rFonts w:hint="cs"/>
          <w:rtl/>
        </w:rPr>
        <w:t xml:space="preserve">הכללים כאמור, </w:t>
      </w:r>
      <w:r w:rsidR="006D31FC" w:rsidRPr="00AF3B10">
        <w:t xml:space="preserve"> </w:t>
      </w:r>
      <w:r w:rsidR="006D31FC" w:rsidRPr="00AF3B10">
        <w:rPr>
          <w:rtl/>
        </w:rPr>
        <w:t>לאחר</w:t>
      </w:r>
      <w:r w:rsidR="006D31FC" w:rsidRPr="00AF3B10">
        <w:t xml:space="preserve"> </w:t>
      </w:r>
      <w:r w:rsidR="006D31FC" w:rsidRPr="00AF3B10">
        <w:rPr>
          <w:rtl/>
        </w:rPr>
        <w:t>כ</w:t>
      </w:r>
      <w:r w:rsidR="006D31FC" w:rsidRPr="00AF3B10">
        <w:t xml:space="preserve"> 44- </w:t>
      </w:r>
      <w:r w:rsidR="00A23FC8">
        <w:rPr>
          <w:rtl/>
        </w:rPr>
        <w:t>שנ</w:t>
      </w:r>
      <w:r w:rsidR="00A23FC8">
        <w:rPr>
          <w:rFonts w:hint="cs"/>
          <w:rtl/>
        </w:rPr>
        <w:t xml:space="preserve">ות שירות במדינה, בתוספת 3 שנות וותק צבאי, ובהתחשב בקיצורי הפז"מ מכוח התואר השני שיש לתובע, הוא זכאי, לכל הפחות, לדרגת פרישה אחת. כפי שנפרט להלן, דרגה זאת כבר אושרה לתובע בשנת 2005. </w:t>
      </w:r>
    </w:p>
    <w:p w14:paraId="410B3560" w14:textId="77777777" w:rsidR="00CC48AF" w:rsidRDefault="001F1871" w:rsidP="001F1871">
      <w:pPr>
        <w:pStyle w:val="11"/>
        <w:numPr>
          <w:ilvl w:val="1"/>
          <w:numId w:val="14"/>
        </w:numPr>
        <w:tabs>
          <w:tab w:val="clear" w:pos="792"/>
          <w:tab w:val="left" w:pos="1160"/>
        </w:tabs>
        <w:spacing w:before="0" w:after="240" w:line="360" w:lineRule="auto"/>
        <w:ind w:left="1160" w:right="0" w:hanging="540"/>
      </w:pPr>
      <w:r>
        <w:rPr>
          <w:rFonts w:hint="cs"/>
          <w:rtl/>
        </w:rPr>
        <w:t xml:space="preserve">ראייה לכך </w:t>
      </w:r>
      <w:r w:rsidR="006D31FC">
        <w:rPr>
          <w:rFonts w:hint="cs"/>
          <w:rtl/>
        </w:rPr>
        <w:t xml:space="preserve">שעמדתו של התובע משקפת את המוסכם ואת הוראות הדין </w:t>
      </w:r>
      <w:r>
        <w:rPr>
          <w:rFonts w:hint="cs"/>
          <w:rtl/>
        </w:rPr>
        <w:t xml:space="preserve">- </w:t>
      </w:r>
      <w:r w:rsidR="00CC48AF">
        <w:rPr>
          <w:rFonts w:hint="cs"/>
          <w:rtl/>
        </w:rPr>
        <w:t>ביום 24.1.2005 קיבל התובע את מכתבו של מר יעקב ברגר, המשנה לנציב שירות המדינה באותה עת, על העסקתו של התובע כחשב מוסדות דת, במעמד של "</w:t>
      </w:r>
      <w:r w:rsidR="00CC48AF" w:rsidRPr="001F1871">
        <w:rPr>
          <w:rFonts w:hint="cs"/>
          <w:b/>
          <w:bCs/>
          <w:rtl/>
        </w:rPr>
        <w:t>חשב בכיר, לרבות שכר ותשלומים נלווים, דרגה נוכחית קידום וגימלאות</w:t>
      </w:r>
      <w:r w:rsidR="00CC48AF">
        <w:rPr>
          <w:rFonts w:hint="cs"/>
          <w:rtl/>
        </w:rPr>
        <w:t>". לעניין דרגה אישית, כותב מר ברגר את הדברים המפורשים להלן:</w:t>
      </w:r>
    </w:p>
    <w:p w14:paraId="660B6FA0" w14:textId="77777777" w:rsidR="00CC48AF" w:rsidRDefault="00E953DE" w:rsidP="00A9089A">
      <w:pPr>
        <w:pStyle w:val="11"/>
        <w:spacing w:before="0" w:line="360" w:lineRule="auto"/>
        <w:ind w:left="1610" w:right="450" w:firstLine="0"/>
        <w:rPr>
          <w:rStyle w:val="emailstyle17"/>
          <w:rFonts w:ascii="Times New Roman" w:hAnsi="Times New Roman" w:cs="David"/>
          <w:i/>
          <w:iCs/>
          <w:color w:val="auto"/>
          <w:rtl/>
        </w:rPr>
      </w:pPr>
      <w:r w:rsidRPr="00601232">
        <w:rPr>
          <w:rStyle w:val="emailstyle17"/>
          <w:rFonts w:ascii="Times New Roman" w:hAnsi="Times New Roman" w:cs="David" w:hint="cs"/>
          <w:i/>
          <w:iCs/>
          <w:noProof/>
          <w:color w:val="auto"/>
          <w:lang w:eastAsia="en-US"/>
        </w:rPr>
        <w:drawing>
          <wp:inline distT="0" distB="0" distL="0" distR="0" wp14:anchorId="396BAD3F" wp14:editId="72E2145D">
            <wp:extent cx="4410075" cy="914400"/>
            <wp:effectExtent l="0" t="0" r="0" b="0"/>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10075" cy="914400"/>
                    </a:xfrm>
                    <a:prstGeom prst="rect">
                      <a:avLst/>
                    </a:prstGeom>
                    <a:noFill/>
                    <a:ln>
                      <a:noFill/>
                    </a:ln>
                  </pic:spPr>
                </pic:pic>
              </a:graphicData>
            </a:graphic>
          </wp:inline>
        </w:drawing>
      </w:r>
    </w:p>
    <w:p w14:paraId="5FC63F77" w14:textId="77777777" w:rsidR="00CC48AF" w:rsidRDefault="00CC48AF" w:rsidP="001F1871">
      <w:pPr>
        <w:pStyle w:val="11"/>
        <w:spacing w:before="0" w:after="240" w:line="360" w:lineRule="auto"/>
        <w:ind w:left="1160" w:firstLine="0"/>
      </w:pPr>
      <w:r>
        <w:rPr>
          <w:rFonts w:hint="cs"/>
          <w:rtl/>
        </w:rPr>
        <w:t xml:space="preserve">בסעיף 8, המסיים את מכתבו, מר ברגר מוסיף וקובע כי </w:t>
      </w:r>
      <w:r w:rsidRPr="001F1871">
        <w:rPr>
          <w:rFonts w:hint="cs"/>
          <w:b/>
          <w:bCs/>
          <w:rtl/>
        </w:rPr>
        <w:t>האמור במכתב בא להוסיף על כל זכות של התובע מכוח הסכם הבכירים, הכללים החלים עליו והוראות הדין</w:t>
      </w:r>
      <w:r w:rsidRPr="001F1871">
        <w:rPr>
          <w:rFonts w:hint="cs"/>
          <w:rtl/>
        </w:rPr>
        <w:t>.</w:t>
      </w:r>
    </w:p>
    <w:p w14:paraId="537D991D" w14:textId="77777777" w:rsidR="001F1871" w:rsidRDefault="001F1871" w:rsidP="001F1871">
      <w:pPr>
        <w:pStyle w:val="11"/>
        <w:tabs>
          <w:tab w:val="left" w:pos="521"/>
        </w:tabs>
        <w:spacing w:before="0" w:after="240" w:line="360" w:lineRule="auto"/>
        <w:ind w:left="1160" w:hanging="540"/>
        <w:rPr>
          <w:rStyle w:val="emailstyle17"/>
          <w:rFonts w:ascii="Times New Roman" w:hAnsi="Times New Roman" w:cs="David"/>
          <w:i/>
          <w:iCs/>
          <w:color w:val="auto"/>
          <w:rtl/>
        </w:rPr>
      </w:pPr>
      <w:r w:rsidRPr="00D74F54">
        <w:rPr>
          <w:rStyle w:val="emailstyle17"/>
          <w:rFonts w:ascii="Times New Roman" w:hAnsi="Times New Roman" w:cs="David"/>
          <w:i/>
          <w:iCs/>
          <w:color w:val="auto"/>
          <w:rtl/>
        </w:rPr>
        <w:lastRenderedPageBreak/>
        <w:t>*</w:t>
      </w:r>
      <w:r w:rsidRPr="00D74F54">
        <w:rPr>
          <w:rStyle w:val="emailstyle17"/>
          <w:rFonts w:ascii="Times New Roman" w:hAnsi="Times New Roman" w:cs="David"/>
          <w:i/>
          <w:iCs/>
          <w:color w:val="auto"/>
          <w:rtl/>
        </w:rPr>
        <w:tab/>
        <w:t xml:space="preserve">רצ"ב </w:t>
      </w:r>
      <w:r>
        <w:rPr>
          <w:rStyle w:val="emailstyle17"/>
          <w:rFonts w:ascii="Times New Roman" w:hAnsi="Times New Roman" w:cs="David" w:hint="cs"/>
          <w:i/>
          <w:iCs/>
          <w:color w:val="auto"/>
          <w:rtl/>
        </w:rPr>
        <w:t xml:space="preserve">מכתבו של מר ברגר, המשנה לנציב שרות המדינה, </w:t>
      </w:r>
      <w:r w:rsidRPr="00D74F54">
        <w:rPr>
          <w:rStyle w:val="emailstyle17"/>
          <w:rFonts w:ascii="Times New Roman" w:hAnsi="Times New Roman" w:cs="David" w:hint="cs"/>
          <w:i/>
          <w:iCs/>
          <w:color w:val="auto"/>
          <w:rtl/>
        </w:rPr>
        <w:t xml:space="preserve">מיום </w:t>
      </w:r>
      <w:r>
        <w:rPr>
          <w:rStyle w:val="emailstyle17"/>
          <w:rFonts w:ascii="Times New Roman" w:hAnsi="Times New Roman" w:cs="David" w:hint="cs"/>
          <w:i/>
          <w:iCs/>
          <w:color w:val="auto"/>
          <w:rtl/>
        </w:rPr>
        <w:t>24.1</w:t>
      </w:r>
      <w:r w:rsidRPr="00D74F54">
        <w:rPr>
          <w:rStyle w:val="emailstyle17"/>
          <w:rFonts w:ascii="Times New Roman" w:hAnsi="Times New Roman" w:cs="David" w:hint="cs"/>
          <w:i/>
          <w:iCs/>
          <w:color w:val="auto"/>
          <w:rtl/>
        </w:rPr>
        <w:t>.2005</w:t>
      </w:r>
      <w:r w:rsidRPr="00D74F54">
        <w:rPr>
          <w:rStyle w:val="emailstyle17"/>
          <w:rFonts w:ascii="Times New Roman" w:hAnsi="Times New Roman" w:cs="David"/>
          <w:i/>
          <w:iCs/>
          <w:color w:val="auto"/>
          <w:rtl/>
        </w:rPr>
        <w:t xml:space="preserve">, </w:t>
      </w:r>
      <w:r w:rsidRPr="000E73E3">
        <w:rPr>
          <w:rStyle w:val="emailstyle17"/>
          <w:rFonts w:ascii="Times New Roman" w:hAnsi="Times New Roman" w:cs="David"/>
          <w:i/>
          <w:iCs/>
          <w:color w:val="auto"/>
          <w:highlight w:val="yellow"/>
          <w:rtl/>
        </w:rPr>
        <w:t>מסומ</w:t>
      </w:r>
      <w:r w:rsidRPr="000E73E3">
        <w:rPr>
          <w:rStyle w:val="emailstyle17"/>
          <w:rFonts w:ascii="Times New Roman" w:hAnsi="Times New Roman" w:cs="David" w:hint="cs"/>
          <w:i/>
          <w:iCs/>
          <w:color w:val="auto"/>
          <w:highlight w:val="yellow"/>
          <w:rtl/>
        </w:rPr>
        <w:t>ן</w:t>
      </w:r>
      <w:r w:rsidRPr="000E73E3">
        <w:rPr>
          <w:rStyle w:val="emailstyle17"/>
          <w:rFonts w:ascii="Times New Roman" w:hAnsi="Times New Roman" w:cs="David"/>
          <w:i/>
          <w:iCs/>
          <w:color w:val="auto"/>
          <w:highlight w:val="yellow"/>
          <w:rtl/>
        </w:rPr>
        <w:t xml:space="preserve"> </w:t>
      </w:r>
      <w:r w:rsidRPr="000E73E3">
        <w:rPr>
          <w:rStyle w:val="emailstyle17"/>
          <w:rFonts w:ascii="Times New Roman" w:hAnsi="Times New Roman" w:cs="David"/>
          <w:i/>
          <w:iCs/>
          <w:color w:val="auto"/>
          <w:highlight w:val="yellow"/>
          <w:u w:val="single"/>
          <w:rtl/>
        </w:rPr>
        <w:t xml:space="preserve">כנספח </w:t>
      </w:r>
      <w:r w:rsidRPr="000E73E3">
        <w:rPr>
          <w:rStyle w:val="emailstyle17"/>
          <w:rFonts w:ascii="Times New Roman" w:hAnsi="Times New Roman" w:cs="David" w:hint="cs"/>
          <w:i/>
          <w:iCs/>
          <w:color w:val="auto"/>
          <w:highlight w:val="yellow"/>
          <w:u w:val="single"/>
          <w:rtl/>
        </w:rPr>
        <w:t>__</w:t>
      </w:r>
      <w:r w:rsidRPr="00D74F54">
        <w:rPr>
          <w:rStyle w:val="emailstyle17"/>
          <w:rFonts w:ascii="Times New Roman" w:hAnsi="Times New Roman" w:cs="David"/>
          <w:i/>
          <w:iCs/>
          <w:color w:val="auto"/>
          <w:rtl/>
        </w:rPr>
        <w:t>.</w:t>
      </w:r>
    </w:p>
    <w:p w14:paraId="1467C20F" w14:textId="77777777" w:rsidR="001F1871" w:rsidRDefault="001F1871" w:rsidP="001F1871">
      <w:pPr>
        <w:pStyle w:val="11"/>
        <w:numPr>
          <w:ilvl w:val="1"/>
          <w:numId w:val="14"/>
        </w:numPr>
        <w:tabs>
          <w:tab w:val="clear" w:pos="792"/>
        </w:tabs>
        <w:spacing w:before="0" w:after="240" w:line="360" w:lineRule="auto"/>
        <w:ind w:left="1160" w:right="0" w:hanging="540"/>
      </w:pPr>
      <w:r>
        <w:rPr>
          <w:rFonts w:hint="cs"/>
          <w:rtl/>
        </w:rPr>
        <w:t xml:space="preserve">התובע מודע לכך שהמדינה טענה כי מדובר בטעות, אולם בכל הכבוד </w:t>
      </w:r>
      <w:r>
        <w:rPr>
          <w:rtl/>
        </w:rPr>
        <w:t>–</w:t>
      </w:r>
      <w:r>
        <w:rPr>
          <w:rFonts w:hint="cs"/>
          <w:rtl/>
        </w:rPr>
        <w:t xml:space="preserve"> תשובה זאת אינה מתקבלת על הדעת בהתחשב בלשון ההסכם וברוחו, בציפיות וההסתכמות של התובע, נוכח התנהלות המדינה בעניינו של עובד אחר, מאחר שהמכתב יצא מהגורם המוסמך לכך, וגם מאחר שדומה שבעניינו של התובע נפלו "טעויות" רבות, המשמשות את המדינה כתירוץ להתחמקות מקיום התחייבויותיה.</w:t>
      </w:r>
    </w:p>
    <w:p w14:paraId="6B8C68BA" w14:textId="77777777" w:rsidR="001F1871" w:rsidRDefault="001F1871" w:rsidP="001F1871">
      <w:pPr>
        <w:pStyle w:val="11"/>
        <w:spacing w:before="0" w:after="240" w:line="360" w:lineRule="auto"/>
        <w:ind w:left="1160" w:firstLine="0"/>
      </w:pPr>
      <w:r>
        <w:rPr>
          <w:rFonts w:hint="cs"/>
          <w:rtl/>
        </w:rPr>
        <w:t xml:space="preserve">ודוק </w:t>
      </w:r>
      <w:r>
        <w:rPr>
          <w:rtl/>
        </w:rPr>
        <w:t>–</w:t>
      </w:r>
      <w:r>
        <w:rPr>
          <w:rFonts w:hint="cs"/>
          <w:rtl/>
        </w:rPr>
        <w:t xml:space="preserve"> התובע יטען כי אין זה סביר (או ראוי) שעובד שמקבל מסמך רשמי מהגורם הרש</w:t>
      </w:r>
      <w:r w:rsidR="00A23FC8">
        <w:rPr>
          <w:rFonts w:hint="cs"/>
          <w:rtl/>
        </w:rPr>
        <w:t xml:space="preserve">מי יידרש לבדוק ולבחון האם מסמך זה בתוקף, או שאולי מדובר ב </w:t>
      </w:r>
      <w:r w:rsidR="00A23FC8">
        <w:rPr>
          <w:rtl/>
        </w:rPr>
        <w:t>–</w:t>
      </w:r>
      <w:r w:rsidR="00A23FC8">
        <w:rPr>
          <w:rFonts w:hint="cs"/>
          <w:rtl/>
        </w:rPr>
        <w:t xml:space="preserve"> "טעות". </w:t>
      </w:r>
    </w:p>
    <w:p w14:paraId="049A9904" w14:textId="77777777" w:rsidR="00A23FC8" w:rsidRDefault="00A23FC8" w:rsidP="001F1871">
      <w:pPr>
        <w:pStyle w:val="11"/>
        <w:numPr>
          <w:ilvl w:val="1"/>
          <w:numId w:val="14"/>
        </w:numPr>
        <w:tabs>
          <w:tab w:val="clear" w:pos="792"/>
        </w:tabs>
        <w:spacing w:before="0" w:after="240" w:line="360" w:lineRule="auto"/>
        <w:ind w:left="1160" w:right="0" w:hanging="540"/>
      </w:pPr>
      <w:r>
        <w:rPr>
          <w:rFonts w:hint="cs"/>
          <w:rtl/>
        </w:rPr>
        <w:t>לפיכך, הן מכוח הכללים והן מכוח ההבטחה שניתנה לו, זכאי התובע לכל הפחות לדרגת פרישה אחת, ולפרוש בדרגה 45 בדירוג האקדמי.</w:t>
      </w:r>
    </w:p>
    <w:p w14:paraId="39ECE23B" w14:textId="77777777" w:rsidR="001F1871" w:rsidRDefault="001F1871" w:rsidP="003865E9">
      <w:pPr>
        <w:pStyle w:val="11"/>
        <w:numPr>
          <w:ilvl w:val="0"/>
          <w:numId w:val="14"/>
        </w:numPr>
        <w:tabs>
          <w:tab w:val="clear" w:pos="360"/>
          <w:tab w:val="left" w:pos="566"/>
        </w:tabs>
        <w:spacing w:before="0" w:after="240" w:line="360" w:lineRule="auto"/>
        <w:ind w:firstLine="0"/>
      </w:pPr>
      <w:r w:rsidRPr="001F1871">
        <w:rPr>
          <w:rFonts w:hint="cs"/>
          <w:b/>
          <w:bCs/>
          <w:rtl/>
        </w:rPr>
        <w:t xml:space="preserve">הפגיעה בעקרון השוויון ביחס לעובדים אחרים במעמדו ומצבו של התובע </w:t>
      </w:r>
      <w:r>
        <w:rPr>
          <w:rFonts w:hint="cs"/>
          <w:rtl/>
        </w:rPr>
        <w:t xml:space="preserve">- </w:t>
      </w:r>
    </w:p>
    <w:p w14:paraId="4FAFB89D" w14:textId="77777777" w:rsidR="00A23FC8" w:rsidRDefault="00A23FC8" w:rsidP="001F1871">
      <w:pPr>
        <w:pStyle w:val="11"/>
        <w:numPr>
          <w:ilvl w:val="1"/>
          <w:numId w:val="14"/>
        </w:numPr>
        <w:tabs>
          <w:tab w:val="clear" w:pos="792"/>
        </w:tabs>
        <w:spacing w:before="0" w:after="240" w:line="360" w:lineRule="auto"/>
        <w:ind w:left="1160" w:right="0" w:hanging="540"/>
      </w:pPr>
      <w:r>
        <w:rPr>
          <w:rFonts w:hint="cs"/>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p>
    <w:p w14:paraId="234A4E4E" w14:textId="77777777" w:rsidR="00CF6FE4" w:rsidRDefault="00A9089A" w:rsidP="00A9089A">
      <w:pPr>
        <w:pStyle w:val="11"/>
        <w:numPr>
          <w:ilvl w:val="1"/>
          <w:numId w:val="14"/>
        </w:numPr>
        <w:tabs>
          <w:tab w:val="clear" w:pos="792"/>
        </w:tabs>
        <w:spacing w:before="0" w:after="240" w:line="360" w:lineRule="auto"/>
        <w:ind w:left="1160" w:right="0" w:hanging="540"/>
        <w:rPr>
          <w:rtl/>
        </w:rPr>
      </w:pPr>
      <w:r>
        <w:rPr>
          <w:rFonts w:hint="cs"/>
          <w:rtl/>
        </w:rPr>
        <w:t xml:space="preserve">עובד אחר של הנתבעת, בשם </w:t>
      </w:r>
      <w:r w:rsidR="00B112CE" w:rsidRPr="006855E4">
        <w:rPr>
          <w:rFonts w:hint="cs"/>
          <w:rtl/>
        </w:rPr>
        <w:t>יעקב פרנקבורג</w:t>
      </w:r>
      <w:r w:rsidR="003865E9" w:rsidRPr="006855E4">
        <w:rPr>
          <w:rFonts w:hint="cs"/>
          <w:rtl/>
        </w:rPr>
        <w:t xml:space="preserve">, </w:t>
      </w:r>
      <w:r>
        <w:rPr>
          <w:rFonts w:hint="cs"/>
          <w:rtl/>
        </w:rPr>
        <w:t xml:space="preserve">הועסק גם הוא בחוזה בכירים, ובדומה לתובע, סירב </w:t>
      </w:r>
      <w:r w:rsidR="00B112CE" w:rsidRPr="006855E4">
        <w:rPr>
          <w:rFonts w:hint="cs"/>
          <w:rtl/>
        </w:rPr>
        <w:t>גם הוא לח</w:t>
      </w:r>
      <w:r w:rsidR="003865E9" w:rsidRPr="006855E4">
        <w:rPr>
          <w:rFonts w:hint="cs"/>
          <w:rtl/>
        </w:rPr>
        <w:t>תום על נספח דומה לזה שהוצע לתובע</w:t>
      </w:r>
      <w:r>
        <w:rPr>
          <w:rFonts w:hint="cs"/>
          <w:rtl/>
        </w:rPr>
        <w:t xml:space="preserve"> בשנת 2005. בדומה למקרה של התובע, המדינה ניסתה להתחמק מהתחייבויותיה ומר </w:t>
      </w:r>
      <w:r w:rsidRPr="006855E4">
        <w:rPr>
          <w:rFonts w:hint="cs"/>
          <w:rtl/>
        </w:rPr>
        <w:t>פרנקבורג</w:t>
      </w:r>
      <w:r>
        <w:rPr>
          <w:rFonts w:hint="cs"/>
          <w:rtl/>
        </w:rPr>
        <w:t xml:space="preserve"> הגיש תביעה. בעקבות הגשת התביעה אושרה לו </w:t>
      </w:r>
      <w:r w:rsidR="003865E9" w:rsidRPr="00A9089A">
        <w:rPr>
          <w:rFonts w:hint="cs"/>
          <w:b/>
          <w:bCs/>
          <w:rtl/>
        </w:rPr>
        <w:t>דרגה 46+</w:t>
      </w:r>
      <w:r w:rsidR="003865E9">
        <w:rPr>
          <w:rFonts w:hint="cs"/>
          <w:rtl/>
        </w:rPr>
        <w:t xml:space="preserve"> לצו</w:t>
      </w:r>
      <w:r>
        <w:rPr>
          <w:rFonts w:hint="cs"/>
          <w:rtl/>
        </w:rPr>
        <w:t>רך חישוב גמלת פרישה.</w:t>
      </w:r>
    </w:p>
    <w:p w14:paraId="74AAD60F" w14:textId="77777777" w:rsidR="00CF6FE4" w:rsidRDefault="00CF6FE4" w:rsidP="00A9089A">
      <w:pPr>
        <w:pStyle w:val="11"/>
        <w:tabs>
          <w:tab w:val="left" w:pos="566"/>
        </w:tabs>
        <w:spacing w:before="0" w:after="240" w:line="360" w:lineRule="auto"/>
        <w:ind w:left="1160" w:right="360" w:hanging="540"/>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פסק הדין בעניינו </w:t>
      </w:r>
      <w:r w:rsidRPr="006808AB">
        <w:rPr>
          <w:rStyle w:val="emailstyle17"/>
          <w:rFonts w:ascii="Times New Roman" w:hAnsi="Times New Roman" w:cs="David" w:hint="cs"/>
          <w:i/>
          <w:iCs/>
          <w:color w:val="auto"/>
          <w:rtl/>
        </w:rPr>
        <w:t>של ראובן פרנקבורג</w:t>
      </w:r>
      <w:r>
        <w:rPr>
          <w:rStyle w:val="emailstyle17"/>
          <w:rFonts w:ascii="Times New Roman" w:hAnsi="Times New Roman" w:cs="David" w:hint="cs"/>
          <w:i/>
          <w:iCs/>
          <w:color w:val="auto"/>
          <w:rtl/>
        </w:rPr>
        <w:t xml:space="preserve"> מיום 24.2.2016, </w:t>
      </w:r>
      <w:r w:rsidRPr="006808AB">
        <w:rPr>
          <w:rStyle w:val="emailstyle17"/>
          <w:rFonts w:ascii="Times New Roman" w:hAnsi="Times New Roman" w:cs="David" w:hint="cs"/>
          <w:i/>
          <w:iCs/>
          <w:color w:val="auto"/>
          <w:highlight w:val="yellow"/>
          <w:rtl/>
        </w:rPr>
        <w:t xml:space="preserve">מסומן </w:t>
      </w:r>
      <w:r w:rsidRPr="00CF6FE4">
        <w:rPr>
          <w:rStyle w:val="emailstyle17"/>
          <w:rFonts w:ascii="Times New Roman" w:hAnsi="Times New Roman" w:cs="David" w:hint="cs"/>
          <w:i/>
          <w:iCs/>
          <w:color w:val="auto"/>
          <w:highlight w:val="yellow"/>
          <w:rtl/>
        </w:rPr>
        <w:t>כנספח</w:t>
      </w:r>
      <w:r w:rsidRPr="00CF6FE4">
        <w:rPr>
          <w:rFonts w:hint="cs"/>
          <w:highlight w:val="yellow"/>
          <w:rtl/>
        </w:rPr>
        <w:t>___.</w:t>
      </w:r>
      <w:r>
        <w:rPr>
          <w:rFonts w:hint="cs"/>
          <w:rtl/>
        </w:rPr>
        <w:t xml:space="preserve"> </w:t>
      </w:r>
    </w:p>
    <w:p w14:paraId="58E2E17A" w14:textId="77777777" w:rsidR="00A9089A" w:rsidRPr="00A9089A" w:rsidRDefault="00A9089A" w:rsidP="00CF0772">
      <w:pPr>
        <w:pStyle w:val="11"/>
        <w:numPr>
          <w:ilvl w:val="1"/>
          <w:numId w:val="14"/>
        </w:numPr>
        <w:tabs>
          <w:tab w:val="clear" w:pos="792"/>
        </w:tabs>
        <w:spacing w:before="0" w:after="240" w:line="360" w:lineRule="auto"/>
        <w:ind w:left="1160" w:right="0" w:hanging="540"/>
      </w:pPr>
      <w:r>
        <w:rPr>
          <w:rFonts w:hint="cs"/>
          <w:rtl/>
        </w:rPr>
        <w:t xml:space="preserve">התובע יטען כי </w:t>
      </w:r>
      <w:r w:rsidR="006D49D9">
        <w:rPr>
          <w:rFonts w:hint="cs"/>
          <w:rtl/>
        </w:rPr>
        <w:t xml:space="preserve">אין בסיס להבחנה שנעשתה בין שני העובדים </w:t>
      </w:r>
      <w:r w:rsidR="003865E9">
        <w:rPr>
          <w:rFonts w:hint="cs"/>
          <w:rtl/>
        </w:rPr>
        <w:t xml:space="preserve">והרי שזו </w:t>
      </w:r>
      <w:r w:rsidR="00A8046D">
        <w:rPr>
          <w:rFonts w:hint="cs"/>
          <w:rtl/>
        </w:rPr>
        <w:t xml:space="preserve">מהווה פגיעה בעקרון השוויון </w:t>
      </w:r>
      <w:r w:rsidR="006855E4">
        <w:rPr>
          <w:rFonts w:hint="cs"/>
          <w:rtl/>
        </w:rPr>
        <w:t xml:space="preserve">הנהוג </w:t>
      </w:r>
      <w:r w:rsidR="00A8046D">
        <w:rPr>
          <w:rFonts w:hint="cs"/>
          <w:rtl/>
        </w:rPr>
        <w:t xml:space="preserve">במדינתנו. לעניין עקרון השוויון בתחום יחסי העבודה, כותבת השופטת דורנר </w:t>
      </w:r>
      <w:r>
        <w:rPr>
          <w:rFonts w:hint="cs"/>
          <w:rtl/>
        </w:rPr>
        <w:t>בפרשת דניאלוביץ (</w:t>
      </w:r>
      <w:r w:rsidR="00A8046D">
        <w:rPr>
          <w:rFonts w:hint="cs"/>
          <w:rtl/>
        </w:rPr>
        <w:t xml:space="preserve">בג"ץ </w:t>
      </w:r>
      <w:r w:rsidR="00A63EFD">
        <w:rPr>
          <w:rFonts w:hint="cs"/>
          <w:rtl/>
        </w:rPr>
        <w:t>721/</w:t>
      </w:r>
      <w:r w:rsidR="00A63EFD" w:rsidRPr="00A9089A">
        <w:rPr>
          <w:rFonts w:hint="cs"/>
          <w:rtl/>
        </w:rPr>
        <w:t>94</w:t>
      </w:r>
      <w:r w:rsidRPr="00A9089A">
        <w:rPr>
          <w:b/>
          <w:bCs/>
        </w:rPr>
        <w:t xml:space="preserve">  </w:t>
      </w:r>
      <w:r w:rsidRPr="00A9089A">
        <w:rPr>
          <w:b/>
          <w:bCs/>
          <w:rtl/>
        </w:rPr>
        <w:t>אל-על חברת תעופה לישראל בע"מ נ' יונתן דניאלוביץ</w:t>
      </w:r>
      <w:r w:rsidRPr="00A9089A">
        <w:rPr>
          <w:b/>
          <w:bCs/>
        </w:rPr>
        <w:t xml:space="preserve"> </w:t>
      </w:r>
      <w:r w:rsidRPr="00A9089A">
        <w:rPr>
          <w:rFonts w:hint="cs"/>
          <w:b/>
          <w:bCs/>
          <w:rtl/>
        </w:rPr>
        <w:t xml:space="preserve"> ואח', </w:t>
      </w:r>
      <w:r w:rsidRPr="00A9089A">
        <w:rPr>
          <w:rtl/>
        </w:rPr>
        <w:t>פ"ד:  מח 5 749</w:t>
      </w:r>
      <w:r>
        <w:rPr>
          <w:rFonts w:hint="cs"/>
          <w:rtl/>
        </w:rPr>
        <w:t>):</w:t>
      </w:r>
    </w:p>
    <w:p w14:paraId="12F0F20B" w14:textId="77777777" w:rsidR="00A8046D" w:rsidRPr="00CF0772" w:rsidRDefault="00A8046D" w:rsidP="00A8046D">
      <w:pPr>
        <w:pStyle w:val="11"/>
        <w:tabs>
          <w:tab w:val="left" w:pos="566"/>
        </w:tabs>
        <w:spacing w:before="0" w:after="240" w:line="360" w:lineRule="auto"/>
        <w:ind w:left="1440" w:right="360" w:firstLine="0"/>
        <w:rPr>
          <w:rFonts w:cs="Times New Roman"/>
          <w:sz w:val="24"/>
          <w:rtl/>
        </w:rPr>
      </w:pPr>
      <w:r w:rsidRPr="00CF0772">
        <w:rPr>
          <w:rFonts w:cs="Times New Roman"/>
          <w:sz w:val="24"/>
          <w:rtl/>
        </w:rPr>
        <w:t>"</w:t>
      </w:r>
      <w:r w:rsidRPr="00CF0772">
        <w:rPr>
          <w:rFonts w:cs="Times New Roman"/>
          <w:color w:val="333333"/>
          <w:sz w:val="24"/>
          <w:shd w:val="clear" w:color="auto" w:fill="FAFAFA"/>
          <w:rtl/>
        </w:rPr>
        <w:t xml:space="preserve">בעקרון השוויון מחויבות, בראש ובראשונה, </w:t>
      </w:r>
      <w:r w:rsidRPr="00CF0772">
        <w:rPr>
          <w:rFonts w:cs="Times New Roman"/>
          <w:b/>
          <w:bCs/>
          <w:color w:val="333333"/>
          <w:sz w:val="24"/>
          <w:shd w:val="clear" w:color="auto" w:fill="FAFAFA"/>
          <w:rtl/>
        </w:rPr>
        <w:t>רשויות ציבוריות</w:t>
      </w:r>
      <w:r w:rsidRPr="00CF0772">
        <w:rPr>
          <w:rFonts w:cs="Times New Roman"/>
          <w:color w:val="333333"/>
          <w:sz w:val="24"/>
          <w:shd w:val="clear" w:color="auto" w:fill="FAFAFA"/>
          <w:rtl/>
        </w:rPr>
        <w:t>, אך הוא חל גם בתחום יחסי העבודה בכללותם. חופש ההתקשרות של המעביד נסוג מפני הזכות לשוויון של העובד. התחיקה האוסרת הפליה ביחסי עבודה משקפת עיקרון זה, אך היא לא הביאה אותו לעולם</w:t>
      </w:r>
      <w:r w:rsidRPr="00CF0772">
        <w:rPr>
          <w:rFonts w:cs="Times New Roman"/>
          <w:color w:val="333333"/>
          <w:sz w:val="24"/>
          <w:shd w:val="clear" w:color="auto" w:fill="FAFAFA"/>
        </w:rPr>
        <w:t>.</w:t>
      </w:r>
      <w:r w:rsidRPr="00CF0772">
        <w:rPr>
          <w:rFonts w:cs="Times New Roman"/>
          <w:sz w:val="24"/>
          <w:rtl/>
        </w:rPr>
        <w:t>"</w:t>
      </w:r>
    </w:p>
    <w:p w14:paraId="408258FA" w14:textId="77777777" w:rsidR="00A9089A" w:rsidRPr="00A9089A" w:rsidRDefault="00A9089A" w:rsidP="00B112CE">
      <w:pPr>
        <w:pStyle w:val="11"/>
        <w:numPr>
          <w:ilvl w:val="0"/>
          <w:numId w:val="14"/>
        </w:numPr>
        <w:tabs>
          <w:tab w:val="clear" w:pos="360"/>
          <w:tab w:val="left" w:pos="566"/>
        </w:tabs>
        <w:spacing w:before="0" w:after="240" w:line="360" w:lineRule="auto"/>
        <w:ind w:left="566" w:right="0" w:hanging="425"/>
      </w:pPr>
      <w:r>
        <w:rPr>
          <w:rFonts w:hint="cs"/>
          <w:b/>
          <w:bCs/>
          <w:rtl/>
        </w:rPr>
        <w:t xml:space="preserve">התחייבות נוספת ממנה התנערה הנתבעת </w:t>
      </w:r>
      <w:r>
        <w:rPr>
          <w:b/>
          <w:bCs/>
          <w:rtl/>
        </w:rPr>
        <w:t>–</w:t>
      </w:r>
      <w:r>
        <w:rPr>
          <w:rFonts w:hint="cs"/>
          <w:b/>
          <w:bCs/>
          <w:rtl/>
        </w:rPr>
        <w:t xml:space="preserve"> </w:t>
      </w:r>
    </w:p>
    <w:p w14:paraId="639C4583" w14:textId="77777777" w:rsidR="00B112CE" w:rsidRDefault="00B112CE" w:rsidP="00A9089A">
      <w:pPr>
        <w:pStyle w:val="11"/>
        <w:numPr>
          <w:ilvl w:val="1"/>
          <w:numId w:val="14"/>
        </w:numPr>
        <w:tabs>
          <w:tab w:val="clear" w:pos="792"/>
        </w:tabs>
        <w:spacing w:before="0" w:after="240" w:line="360" w:lineRule="auto"/>
        <w:ind w:left="1160" w:right="0" w:hanging="540"/>
      </w:pPr>
      <w:r>
        <w:rPr>
          <w:rFonts w:hint="cs"/>
          <w:rtl/>
        </w:rPr>
        <w:t>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7D23927F" w14:textId="77777777" w:rsidR="00A9089A" w:rsidRDefault="00A9089A" w:rsidP="00A9089A">
      <w:pPr>
        <w:pStyle w:val="11"/>
        <w:numPr>
          <w:ilvl w:val="1"/>
          <w:numId w:val="14"/>
        </w:numPr>
        <w:tabs>
          <w:tab w:val="clear" w:pos="792"/>
        </w:tabs>
        <w:spacing w:before="0" w:after="240" w:line="360" w:lineRule="auto"/>
        <w:ind w:left="1160" w:right="0" w:hanging="540"/>
      </w:pPr>
      <w:r>
        <w:rPr>
          <w:rFonts w:hint="cs"/>
          <w:rtl/>
        </w:rPr>
        <w:lastRenderedPageBreak/>
        <w:t>סיכום הפגישה נערך על ידי הנתבעת, ונמסר לתובע לאחר עיכוב ממושך ופניות רבות מספור. סיכום הישיבה קובע כך:</w:t>
      </w:r>
    </w:p>
    <w:p w14:paraId="58B7FF28" w14:textId="77777777" w:rsidR="00B112CE" w:rsidRPr="00850894" w:rsidRDefault="00B112CE" w:rsidP="00A9089A">
      <w:pPr>
        <w:autoSpaceDE w:val="0"/>
        <w:autoSpaceDN w:val="0"/>
        <w:adjustRightInd w:val="0"/>
        <w:ind w:left="1160"/>
        <w:rPr>
          <w:rFonts w:ascii="David" w:hAnsi="David" w:cs="David"/>
          <w:i/>
          <w:iCs/>
          <w:lang w:eastAsia="en-US"/>
        </w:rPr>
      </w:pPr>
      <w:r>
        <w:rPr>
          <w:rFonts w:ascii="David" w:hAnsi="David" w:cs="David" w:hint="cs"/>
          <w:rtl/>
          <w:lang w:eastAsia="en-US"/>
        </w:rPr>
        <w:t>"</w:t>
      </w:r>
      <w:r w:rsidRPr="00850894">
        <w:rPr>
          <w:rFonts w:ascii="David" w:hAnsi="David" w:cs="David"/>
          <w:i/>
          <w:iCs/>
          <w:rtl/>
          <w:lang w:eastAsia="en-US"/>
        </w:rPr>
        <w:t>ציון</w:t>
      </w:r>
      <w:r w:rsidRPr="00850894">
        <w:rPr>
          <w:rFonts w:ascii="David" w:hAnsi="David" w:cs="David"/>
          <w:i/>
          <w:iCs/>
          <w:lang w:eastAsia="en-US"/>
        </w:rPr>
        <w:t xml:space="preserve"> </w:t>
      </w:r>
      <w:r w:rsidRPr="00850894">
        <w:rPr>
          <w:rFonts w:ascii="David" w:hAnsi="David" w:cs="David"/>
          <w:i/>
          <w:iCs/>
          <w:rtl/>
          <w:lang w:eastAsia="en-US"/>
        </w:rPr>
        <w:t>לוי</w:t>
      </w:r>
      <w:r w:rsidRPr="00850894">
        <w:rPr>
          <w:rFonts w:ascii="David" w:hAnsi="David" w:cs="David"/>
          <w:i/>
          <w:iCs/>
          <w:lang w:eastAsia="en-US"/>
        </w:rPr>
        <w:t xml:space="preserve"> </w:t>
      </w:r>
      <w:r w:rsidRPr="00850894">
        <w:rPr>
          <w:rFonts w:ascii="David" w:hAnsi="David" w:cs="David"/>
          <w:i/>
          <w:iCs/>
          <w:rtl/>
          <w:lang w:eastAsia="en-US"/>
        </w:rPr>
        <w:t>מסכם</w:t>
      </w:r>
      <w:r w:rsidRPr="00850894">
        <w:rPr>
          <w:rFonts w:ascii="David" w:hAnsi="David" w:cs="David"/>
          <w:i/>
          <w:iCs/>
          <w:lang w:eastAsia="en-US"/>
        </w:rPr>
        <w:t>:</w:t>
      </w:r>
    </w:p>
    <w:p w14:paraId="25C48676" w14:textId="77777777" w:rsidR="00B112CE" w:rsidRPr="00850894" w:rsidRDefault="00B112CE" w:rsidP="00A9089A">
      <w:pPr>
        <w:autoSpaceDE w:val="0"/>
        <w:autoSpaceDN w:val="0"/>
        <w:adjustRightInd w:val="0"/>
        <w:ind w:left="1160"/>
        <w:rPr>
          <w:rFonts w:ascii="David" w:hAnsi="David" w:cs="David"/>
          <w:i/>
          <w:iCs/>
          <w:lang w:eastAsia="en-US"/>
        </w:rPr>
      </w:pPr>
      <w:r w:rsidRPr="00A9089A">
        <w:rPr>
          <w:rFonts w:ascii="David" w:hAnsi="David" w:cs="David"/>
          <w:b/>
          <w:bCs/>
          <w:i/>
          <w:iCs/>
          <w:rtl/>
          <w:lang w:eastAsia="en-US"/>
        </w:rPr>
        <w:t>הדרגה</w:t>
      </w:r>
      <w:r w:rsidRPr="00A9089A">
        <w:rPr>
          <w:rFonts w:ascii="David" w:hAnsi="David" w:cs="David"/>
          <w:b/>
          <w:bCs/>
          <w:i/>
          <w:iCs/>
          <w:lang w:eastAsia="en-US"/>
        </w:rPr>
        <w:t xml:space="preserve"> </w:t>
      </w:r>
      <w:r w:rsidRPr="00A9089A">
        <w:rPr>
          <w:rFonts w:ascii="David" w:hAnsi="David" w:cs="David"/>
          <w:b/>
          <w:bCs/>
          <w:i/>
          <w:iCs/>
          <w:rtl/>
          <w:lang w:eastAsia="en-US"/>
        </w:rPr>
        <w:t>תתוקן</w:t>
      </w:r>
      <w:r w:rsidRPr="00A9089A">
        <w:rPr>
          <w:rFonts w:ascii="David" w:hAnsi="David" w:cs="David"/>
          <w:b/>
          <w:bCs/>
          <w:i/>
          <w:iCs/>
          <w:lang w:eastAsia="en-US"/>
        </w:rPr>
        <w:t xml:space="preserve">, </w:t>
      </w:r>
      <w:r w:rsidRPr="00A9089A">
        <w:rPr>
          <w:rFonts w:ascii="David" w:hAnsi="David" w:cs="David"/>
          <w:b/>
          <w:bCs/>
          <w:i/>
          <w:iCs/>
          <w:rtl/>
          <w:lang w:eastAsia="en-US"/>
        </w:rPr>
        <w:t>בכפוף</w:t>
      </w:r>
      <w:r w:rsidRPr="00A9089A">
        <w:rPr>
          <w:rFonts w:ascii="David" w:hAnsi="David" w:cs="David"/>
          <w:b/>
          <w:bCs/>
          <w:i/>
          <w:iCs/>
          <w:lang w:eastAsia="en-US"/>
        </w:rPr>
        <w:t xml:space="preserve"> </w:t>
      </w:r>
      <w:r w:rsidRPr="00A9089A">
        <w:rPr>
          <w:rFonts w:ascii="David" w:hAnsi="David" w:cs="David"/>
          <w:b/>
          <w:bCs/>
          <w:i/>
          <w:iCs/>
          <w:rtl/>
          <w:lang w:eastAsia="en-US"/>
        </w:rPr>
        <w:t>לתנאי</w:t>
      </w:r>
      <w:r w:rsidRPr="00A9089A">
        <w:rPr>
          <w:rFonts w:ascii="David" w:hAnsi="David" w:cs="David"/>
          <w:b/>
          <w:bCs/>
          <w:i/>
          <w:iCs/>
          <w:lang w:eastAsia="en-US"/>
        </w:rPr>
        <w:t xml:space="preserve"> </w:t>
      </w:r>
      <w:r w:rsidRPr="00A9089A">
        <w:rPr>
          <w:rFonts w:ascii="David" w:hAnsi="David" w:cs="David"/>
          <w:b/>
          <w:bCs/>
          <w:i/>
          <w:iCs/>
          <w:rtl/>
          <w:lang w:eastAsia="en-US"/>
        </w:rPr>
        <w:t>החוזה</w:t>
      </w:r>
      <w:r w:rsidRPr="00850894">
        <w:rPr>
          <w:rFonts w:ascii="David" w:hAnsi="David" w:cs="David"/>
          <w:i/>
          <w:iCs/>
          <w:lang w:eastAsia="en-US"/>
        </w:rPr>
        <w:t>.</w:t>
      </w:r>
    </w:p>
    <w:p w14:paraId="7F672A0A" w14:textId="77777777" w:rsidR="00B112CE" w:rsidRPr="00850894" w:rsidRDefault="00B112CE" w:rsidP="00A9089A">
      <w:pPr>
        <w:autoSpaceDE w:val="0"/>
        <w:autoSpaceDN w:val="0"/>
        <w:adjustRightInd w:val="0"/>
        <w:ind w:left="1160"/>
        <w:rPr>
          <w:rFonts w:ascii="David" w:hAnsi="David" w:cs="David"/>
          <w:i/>
          <w:iCs/>
          <w:lang w:eastAsia="en-US"/>
        </w:rPr>
      </w:pPr>
      <w:r w:rsidRPr="00850894">
        <w:rPr>
          <w:rFonts w:ascii="David" w:hAnsi="David" w:cs="David"/>
          <w:i/>
          <w:iCs/>
          <w:rtl/>
          <w:lang w:eastAsia="en-US"/>
        </w:rPr>
        <w:t>חישוב</w:t>
      </w:r>
      <w:r w:rsidRPr="00850894">
        <w:rPr>
          <w:rFonts w:ascii="David" w:hAnsi="David" w:cs="David"/>
          <w:i/>
          <w:iCs/>
          <w:lang w:eastAsia="en-US"/>
        </w:rPr>
        <w:t xml:space="preserve"> </w:t>
      </w:r>
      <w:r w:rsidRPr="00850894">
        <w:rPr>
          <w:rFonts w:ascii="David" w:hAnsi="David" w:cs="David"/>
          <w:i/>
          <w:iCs/>
          <w:rtl/>
          <w:lang w:eastAsia="en-US"/>
        </w:rPr>
        <w:t>הפנסיה</w:t>
      </w:r>
      <w:r w:rsidRPr="00850894">
        <w:rPr>
          <w:rFonts w:ascii="David" w:hAnsi="David" w:cs="David"/>
          <w:i/>
          <w:iCs/>
          <w:lang w:eastAsia="en-US"/>
        </w:rPr>
        <w:t xml:space="preserve"> </w:t>
      </w:r>
      <w:r w:rsidRPr="00850894">
        <w:rPr>
          <w:rFonts w:ascii="David" w:hAnsi="David" w:cs="David"/>
          <w:i/>
          <w:iCs/>
          <w:rtl/>
          <w:lang w:eastAsia="en-US"/>
        </w:rPr>
        <w:t>לתקופת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במלואה</w:t>
      </w:r>
      <w:r w:rsidRPr="00850894">
        <w:rPr>
          <w:rFonts w:ascii="David" w:hAnsi="David" w:cs="David"/>
          <w:i/>
          <w:iCs/>
          <w:lang w:eastAsia="en-US"/>
        </w:rPr>
        <w:t xml:space="preserve"> – </w:t>
      </w:r>
      <w:r w:rsidRPr="00850894">
        <w:rPr>
          <w:rFonts w:ascii="David" w:hAnsi="David" w:cs="David"/>
          <w:i/>
          <w:iCs/>
          <w:rtl/>
          <w:lang w:eastAsia="en-US"/>
        </w:rPr>
        <w:t>יישקל</w:t>
      </w:r>
      <w:r w:rsidRPr="00850894">
        <w:rPr>
          <w:rFonts w:ascii="David" w:hAnsi="David" w:cs="David"/>
          <w:i/>
          <w:iCs/>
          <w:lang w:eastAsia="en-US"/>
        </w:rPr>
        <w:t xml:space="preserve"> </w:t>
      </w:r>
      <w:r w:rsidRPr="00850894">
        <w:rPr>
          <w:rFonts w:ascii="David" w:hAnsi="David" w:cs="David"/>
          <w:i/>
          <w:iCs/>
          <w:rtl/>
          <w:lang w:eastAsia="en-US"/>
        </w:rPr>
        <w:t>בחיוב</w:t>
      </w:r>
      <w:r w:rsidRPr="00850894">
        <w:rPr>
          <w:rFonts w:ascii="David" w:hAnsi="David" w:cs="David"/>
          <w:i/>
          <w:iCs/>
          <w:lang w:eastAsia="en-US"/>
        </w:rPr>
        <w:t xml:space="preserve"> </w:t>
      </w:r>
      <w:r w:rsidRPr="00850894">
        <w:rPr>
          <w:rFonts w:ascii="David" w:hAnsi="David" w:cs="David"/>
          <w:i/>
          <w:iCs/>
          <w:rtl/>
          <w:lang w:eastAsia="en-US"/>
        </w:rPr>
        <w:t>וייבדק</w:t>
      </w:r>
      <w:r w:rsidRPr="00850894">
        <w:rPr>
          <w:rFonts w:ascii="David" w:hAnsi="David" w:cs="David"/>
          <w:i/>
          <w:iCs/>
          <w:lang w:eastAsia="en-US"/>
        </w:rPr>
        <w:t xml:space="preserve"> </w:t>
      </w:r>
      <w:r w:rsidRPr="00850894">
        <w:rPr>
          <w:rFonts w:ascii="David" w:hAnsi="David" w:cs="David"/>
          <w:i/>
          <w:iCs/>
          <w:rtl/>
          <w:lang w:eastAsia="en-US"/>
        </w:rPr>
        <w:t>בכפוף</w:t>
      </w:r>
      <w:r w:rsidRPr="00850894">
        <w:rPr>
          <w:rFonts w:ascii="David" w:hAnsi="David" w:cs="David"/>
          <w:i/>
          <w:iCs/>
          <w:lang w:eastAsia="en-US"/>
        </w:rPr>
        <w:t xml:space="preserve"> </w:t>
      </w:r>
      <w:r w:rsidRPr="00850894">
        <w:rPr>
          <w:rFonts w:ascii="David" w:hAnsi="David" w:cs="David"/>
          <w:i/>
          <w:iCs/>
          <w:rtl/>
          <w:lang w:eastAsia="en-US"/>
        </w:rPr>
        <w:t>לתנאי</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אך</w:t>
      </w:r>
      <w:r w:rsidRPr="00850894">
        <w:rPr>
          <w:rFonts w:ascii="David" w:hAnsi="David" w:cs="David"/>
          <w:i/>
          <w:iCs/>
          <w:lang w:eastAsia="en-US"/>
        </w:rPr>
        <w:t xml:space="preserve"> </w:t>
      </w:r>
      <w:r w:rsidRPr="00850894">
        <w:rPr>
          <w:rFonts w:ascii="David" w:hAnsi="David" w:cs="David"/>
          <w:i/>
          <w:iCs/>
          <w:rtl/>
          <w:lang w:eastAsia="en-US"/>
        </w:rPr>
        <w:t>במקרה</w:t>
      </w:r>
    </w:p>
    <w:p w14:paraId="33C4C548" w14:textId="77777777" w:rsidR="00B112CE" w:rsidRPr="00850894" w:rsidRDefault="00B112CE" w:rsidP="00A9089A">
      <w:pPr>
        <w:autoSpaceDE w:val="0"/>
        <w:autoSpaceDN w:val="0"/>
        <w:adjustRightInd w:val="0"/>
        <w:ind w:left="1160"/>
        <w:rPr>
          <w:rFonts w:ascii="David" w:hAnsi="David" w:cs="David"/>
          <w:i/>
          <w:iCs/>
          <w:lang w:eastAsia="en-US"/>
        </w:rPr>
      </w:pPr>
      <w:r w:rsidRPr="00850894">
        <w:rPr>
          <w:rFonts w:ascii="David" w:hAnsi="David" w:cs="David"/>
          <w:i/>
          <w:iCs/>
          <w:rtl/>
          <w:lang w:eastAsia="en-US"/>
        </w:rPr>
        <w:t>כזה</w:t>
      </w:r>
      <w:r w:rsidRPr="00850894">
        <w:rPr>
          <w:rFonts w:ascii="David" w:hAnsi="David" w:cs="David"/>
          <w:i/>
          <w:iCs/>
          <w:lang w:eastAsia="en-US"/>
        </w:rPr>
        <w:t xml:space="preserve"> </w:t>
      </w:r>
      <w:r w:rsidRPr="00850894">
        <w:rPr>
          <w:rFonts w:ascii="David" w:hAnsi="David" w:cs="David"/>
          <w:i/>
          <w:iCs/>
          <w:rtl/>
          <w:lang w:eastAsia="en-US"/>
        </w:rPr>
        <w:t>ייתכן</w:t>
      </w:r>
      <w:r w:rsidRPr="00850894">
        <w:rPr>
          <w:rFonts w:ascii="David" w:hAnsi="David" w:cs="David"/>
          <w:i/>
          <w:iCs/>
          <w:lang w:eastAsia="en-US"/>
        </w:rPr>
        <w:t xml:space="preserve"> </w:t>
      </w:r>
      <w:r w:rsidRPr="00850894">
        <w:rPr>
          <w:rFonts w:ascii="David" w:hAnsi="David" w:cs="David"/>
          <w:i/>
          <w:iCs/>
          <w:rtl/>
          <w:lang w:eastAsia="en-US"/>
        </w:rPr>
        <w:t>ותקבל</w:t>
      </w:r>
      <w:r w:rsidRPr="00850894">
        <w:rPr>
          <w:rFonts w:ascii="David" w:hAnsi="David" w:cs="David"/>
          <w:i/>
          <w:iCs/>
          <w:lang w:eastAsia="en-US"/>
        </w:rPr>
        <w:t xml:space="preserve"> </w:t>
      </w:r>
      <w:r w:rsidRPr="00850894">
        <w:rPr>
          <w:rFonts w:ascii="David" w:hAnsi="David" w:cs="David"/>
          <w:i/>
          <w:iCs/>
          <w:rtl/>
          <w:lang w:eastAsia="en-US"/>
        </w:rPr>
        <w:t>פיצויים</w:t>
      </w:r>
      <w:r w:rsidRPr="00850894">
        <w:rPr>
          <w:rFonts w:ascii="David" w:hAnsi="David" w:cs="David"/>
          <w:i/>
          <w:iCs/>
          <w:lang w:eastAsia="en-US"/>
        </w:rPr>
        <w:t xml:space="preserve"> </w:t>
      </w:r>
      <w:r w:rsidRPr="00850894">
        <w:rPr>
          <w:rFonts w:ascii="David" w:hAnsi="David" w:cs="David"/>
          <w:i/>
          <w:iCs/>
          <w:rtl/>
          <w:lang w:eastAsia="en-US"/>
        </w:rPr>
        <w:t>בגין</w:t>
      </w:r>
      <w:r w:rsidRPr="00850894">
        <w:rPr>
          <w:rFonts w:ascii="David" w:hAnsi="David" w:cs="David"/>
          <w:i/>
          <w:iCs/>
          <w:lang w:eastAsia="en-US"/>
        </w:rPr>
        <w:t xml:space="preserve"> </w:t>
      </w:r>
      <w:r w:rsidRPr="00850894">
        <w:rPr>
          <w:rFonts w:ascii="David" w:hAnsi="David" w:cs="David"/>
          <w:i/>
          <w:iCs/>
          <w:rtl/>
          <w:lang w:eastAsia="en-US"/>
        </w:rPr>
        <w:t>שנים</w:t>
      </w:r>
      <w:r w:rsidRPr="00850894">
        <w:rPr>
          <w:rFonts w:ascii="David" w:hAnsi="David" w:cs="David"/>
          <w:i/>
          <w:iCs/>
          <w:lang w:eastAsia="en-US"/>
        </w:rPr>
        <w:t xml:space="preserve"> </w:t>
      </w:r>
      <w:r w:rsidRPr="00850894">
        <w:rPr>
          <w:rFonts w:ascii="David" w:hAnsi="David" w:cs="David"/>
          <w:i/>
          <w:iCs/>
          <w:rtl/>
          <w:lang w:eastAsia="en-US"/>
        </w:rPr>
        <w:t>עודפות</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46+ </w:t>
      </w:r>
      <w:r w:rsidRPr="00850894">
        <w:rPr>
          <w:rFonts w:ascii="David" w:hAnsi="David" w:cs="David"/>
          <w:i/>
          <w:iCs/>
          <w:rtl/>
          <w:lang w:eastAsia="en-US"/>
        </w:rPr>
        <w:t>ולא</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w:t>
      </w:r>
      <w:r w:rsidRPr="00850894">
        <w:rPr>
          <w:rFonts w:ascii="David" w:hAnsi="David" w:cs="David"/>
          <w:i/>
          <w:iCs/>
          <w:rtl/>
          <w:lang w:eastAsia="en-US"/>
        </w:rPr>
        <w:t>משכורת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w:t>
      </w:r>
    </w:p>
    <w:p w14:paraId="1ED13A8B" w14:textId="77777777" w:rsidR="00B112CE" w:rsidRDefault="00B112CE" w:rsidP="00A9089A">
      <w:pPr>
        <w:autoSpaceDE w:val="0"/>
        <w:autoSpaceDN w:val="0"/>
        <w:adjustRightInd w:val="0"/>
        <w:spacing w:after="240"/>
        <w:ind w:left="1160"/>
      </w:pPr>
      <w:r w:rsidRPr="00850894">
        <w:rPr>
          <w:rFonts w:ascii="David" w:hAnsi="David" w:cs="David"/>
          <w:i/>
          <w:iCs/>
          <w:rtl/>
          <w:lang w:eastAsia="en-US"/>
        </w:rPr>
        <w:t>ההחלטה</w:t>
      </w:r>
      <w:r w:rsidRPr="00850894">
        <w:rPr>
          <w:rFonts w:ascii="David" w:hAnsi="David" w:cs="David"/>
          <w:i/>
          <w:iCs/>
          <w:lang w:eastAsia="en-US"/>
        </w:rPr>
        <w:t xml:space="preserve"> </w:t>
      </w:r>
      <w:r w:rsidRPr="00850894">
        <w:rPr>
          <w:rFonts w:ascii="David" w:hAnsi="David" w:cs="David"/>
          <w:i/>
          <w:iCs/>
          <w:rtl/>
          <w:lang w:eastAsia="en-US"/>
        </w:rPr>
        <w:t>היא</w:t>
      </w:r>
      <w:r w:rsidRPr="00850894">
        <w:rPr>
          <w:rFonts w:ascii="David" w:hAnsi="David" w:cs="David"/>
          <w:i/>
          <w:iCs/>
          <w:lang w:eastAsia="en-US"/>
        </w:rPr>
        <w:t xml:space="preserve"> </w:t>
      </w:r>
      <w:r w:rsidRPr="00850894">
        <w:rPr>
          <w:rFonts w:ascii="David" w:hAnsi="David" w:cs="David"/>
          <w:i/>
          <w:iCs/>
          <w:rtl/>
          <w:lang w:eastAsia="en-US"/>
        </w:rPr>
        <w:t>לא</w:t>
      </w:r>
      <w:r w:rsidRPr="00850894">
        <w:rPr>
          <w:rFonts w:ascii="David" w:hAnsi="David" w:cs="David"/>
          <w:i/>
          <w:iCs/>
          <w:lang w:eastAsia="en-US"/>
        </w:rPr>
        <w:t xml:space="preserve"> </w:t>
      </w:r>
      <w:r w:rsidRPr="00850894">
        <w:rPr>
          <w:rFonts w:ascii="David" w:hAnsi="David" w:cs="David"/>
          <w:i/>
          <w:iCs/>
          <w:rtl/>
          <w:lang w:eastAsia="en-US"/>
        </w:rPr>
        <w:t>שלי</w:t>
      </w:r>
      <w:r w:rsidRPr="00850894">
        <w:rPr>
          <w:rFonts w:ascii="David" w:hAnsi="David" w:cs="David"/>
          <w:i/>
          <w:iCs/>
          <w:lang w:eastAsia="en-US"/>
        </w:rPr>
        <w:t xml:space="preserve"> </w:t>
      </w:r>
      <w:r w:rsidRPr="00850894">
        <w:rPr>
          <w:rFonts w:ascii="David" w:hAnsi="David" w:cs="David"/>
          <w:i/>
          <w:iCs/>
          <w:rtl/>
          <w:lang w:eastAsia="en-US"/>
        </w:rPr>
        <w:t>לבד</w:t>
      </w:r>
      <w:r w:rsidRPr="00850894">
        <w:rPr>
          <w:rFonts w:ascii="David" w:hAnsi="David" w:cs="David"/>
          <w:i/>
          <w:iCs/>
          <w:lang w:eastAsia="en-US"/>
        </w:rPr>
        <w:t xml:space="preserve">. </w:t>
      </w:r>
      <w:r w:rsidRPr="00850894">
        <w:rPr>
          <w:rFonts w:ascii="David" w:hAnsi="David" w:cs="David"/>
          <w:i/>
          <w:iCs/>
          <w:rtl/>
          <w:lang w:eastAsia="en-US"/>
        </w:rPr>
        <w:t>אני</w:t>
      </w:r>
      <w:r w:rsidRPr="00850894">
        <w:rPr>
          <w:rFonts w:ascii="David" w:hAnsi="David" w:cs="David"/>
          <w:i/>
          <w:iCs/>
          <w:lang w:eastAsia="en-US"/>
        </w:rPr>
        <w:t xml:space="preserve"> </w:t>
      </w:r>
      <w:r w:rsidRPr="00850894">
        <w:rPr>
          <w:rFonts w:ascii="David" w:hAnsi="David" w:cs="David"/>
          <w:i/>
          <w:iCs/>
          <w:rtl/>
          <w:lang w:eastAsia="en-US"/>
        </w:rPr>
        <w:t>צריך</w:t>
      </w:r>
      <w:r w:rsidRPr="00850894">
        <w:rPr>
          <w:rFonts w:ascii="David" w:hAnsi="David" w:cs="David"/>
          <w:i/>
          <w:iCs/>
          <w:lang w:eastAsia="en-US"/>
        </w:rPr>
        <w:t xml:space="preserve"> </w:t>
      </w:r>
      <w:r w:rsidRPr="00850894">
        <w:rPr>
          <w:rFonts w:ascii="David" w:hAnsi="David" w:cs="David"/>
          <w:i/>
          <w:iCs/>
          <w:rtl/>
          <w:lang w:eastAsia="en-US"/>
        </w:rPr>
        <w:t>לשבת</w:t>
      </w:r>
      <w:r w:rsidRPr="00850894">
        <w:rPr>
          <w:rFonts w:ascii="David" w:hAnsi="David" w:cs="David"/>
          <w:i/>
          <w:iCs/>
          <w:lang w:eastAsia="en-US"/>
        </w:rPr>
        <w:t xml:space="preserve"> </w:t>
      </w:r>
      <w:r w:rsidRPr="00850894">
        <w:rPr>
          <w:rFonts w:ascii="David" w:hAnsi="David" w:cs="David"/>
          <w:i/>
          <w:iCs/>
          <w:rtl/>
          <w:lang w:eastAsia="en-US"/>
        </w:rPr>
        <w:t>עם</w:t>
      </w:r>
      <w:r w:rsidRPr="00850894">
        <w:rPr>
          <w:rFonts w:ascii="David" w:hAnsi="David" w:cs="David"/>
          <w:i/>
          <w:iCs/>
          <w:lang w:eastAsia="en-US"/>
        </w:rPr>
        <w:t xml:space="preserve"> </w:t>
      </w:r>
      <w:r w:rsidRPr="00850894">
        <w:rPr>
          <w:rFonts w:ascii="David" w:hAnsi="David" w:cs="David"/>
          <w:i/>
          <w:iCs/>
          <w:rtl/>
          <w:lang w:eastAsia="en-US"/>
        </w:rPr>
        <w:t>אחרים</w:t>
      </w:r>
      <w:r w:rsidRPr="00850894">
        <w:rPr>
          <w:rFonts w:ascii="David" w:hAnsi="David" w:cs="David"/>
          <w:i/>
          <w:iCs/>
          <w:lang w:eastAsia="en-US"/>
        </w:rPr>
        <w:t xml:space="preserve"> </w:t>
      </w:r>
      <w:r w:rsidRPr="00850894">
        <w:rPr>
          <w:rFonts w:ascii="David" w:hAnsi="David" w:cs="David"/>
          <w:i/>
          <w:iCs/>
          <w:rtl/>
          <w:lang w:eastAsia="en-US"/>
        </w:rPr>
        <w:t>בענין</w:t>
      </w:r>
      <w:r w:rsidRPr="00850894">
        <w:rPr>
          <w:rFonts w:ascii="David" w:hAnsi="David" w:cs="David"/>
          <w:i/>
          <w:iCs/>
          <w:lang w:eastAsia="en-US"/>
        </w:rPr>
        <w:t xml:space="preserve"> </w:t>
      </w:r>
      <w:r w:rsidRPr="00850894">
        <w:rPr>
          <w:rFonts w:ascii="David" w:hAnsi="David" w:cs="David"/>
          <w:i/>
          <w:iCs/>
          <w:rtl/>
          <w:lang w:eastAsia="en-US"/>
        </w:rPr>
        <w:t>זה</w:t>
      </w:r>
      <w:r w:rsidRPr="00850894">
        <w:rPr>
          <w:rFonts w:ascii="David" w:hAnsi="David" w:cs="David"/>
          <w:i/>
          <w:iCs/>
          <w:lang w:eastAsia="en-US"/>
        </w:rPr>
        <w:t xml:space="preserve">. </w:t>
      </w:r>
      <w:r w:rsidRPr="00850894">
        <w:rPr>
          <w:rFonts w:ascii="David" w:hAnsi="David" w:cs="David"/>
          <w:i/>
          <w:iCs/>
          <w:rtl/>
          <w:lang w:eastAsia="en-US"/>
        </w:rPr>
        <w:t>הבדיקה</w:t>
      </w:r>
      <w:r w:rsidRPr="00850894">
        <w:rPr>
          <w:rFonts w:ascii="David" w:hAnsi="David" w:cs="David"/>
          <w:i/>
          <w:iCs/>
          <w:lang w:eastAsia="en-US"/>
        </w:rPr>
        <w:t xml:space="preserve"> </w:t>
      </w:r>
      <w:r w:rsidRPr="00850894">
        <w:rPr>
          <w:rFonts w:ascii="David" w:hAnsi="David" w:cs="David"/>
          <w:i/>
          <w:iCs/>
          <w:rtl/>
          <w:lang w:eastAsia="en-US"/>
        </w:rPr>
        <w:t>תיקח</w:t>
      </w:r>
      <w:r w:rsidRPr="00850894">
        <w:rPr>
          <w:rFonts w:ascii="David" w:hAnsi="David" w:cs="David"/>
          <w:i/>
          <w:iCs/>
          <w:lang w:eastAsia="en-US"/>
        </w:rPr>
        <w:t xml:space="preserve"> </w:t>
      </w:r>
      <w:r w:rsidRPr="00850894">
        <w:rPr>
          <w:rFonts w:ascii="David" w:hAnsi="David" w:cs="David"/>
          <w:i/>
          <w:iCs/>
          <w:rtl/>
          <w:lang w:eastAsia="en-US"/>
        </w:rPr>
        <w:t>זמן</w:t>
      </w:r>
      <w:r w:rsidRPr="00850894">
        <w:rPr>
          <w:rFonts w:ascii="David" w:hAnsi="David" w:cs="David"/>
          <w:i/>
          <w:iCs/>
          <w:lang w:eastAsia="en-US"/>
        </w:rPr>
        <w:t xml:space="preserve"> </w:t>
      </w:r>
      <w:r w:rsidRPr="00850894">
        <w:rPr>
          <w:rFonts w:ascii="David" w:hAnsi="David" w:cs="David"/>
          <w:i/>
          <w:iCs/>
          <w:rtl/>
          <w:lang w:eastAsia="en-US"/>
        </w:rPr>
        <w:t>ותקבל</w:t>
      </w:r>
      <w:r>
        <w:rPr>
          <w:rFonts w:ascii="David" w:hAnsi="David" w:cs="David" w:hint="cs"/>
          <w:i/>
          <w:iCs/>
          <w:rtl/>
          <w:lang w:eastAsia="en-US"/>
        </w:rPr>
        <w:t xml:space="preserve"> </w:t>
      </w:r>
      <w:r w:rsidRPr="00850894">
        <w:rPr>
          <w:rFonts w:ascii="David" w:hAnsi="David" w:cs="David"/>
          <w:i/>
          <w:iCs/>
          <w:rtl/>
          <w:lang w:eastAsia="en-US"/>
        </w:rPr>
        <w:t>תשובה</w:t>
      </w:r>
      <w:r w:rsidRPr="00850894">
        <w:rPr>
          <w:rFonts w:ascii="David" w:hAnsi="David" w:cs="David"/>
          <w:i/>
          <w:iCs/>
          <w:lang w:eastAsia="en-US"/>
        </w:rPr>
        <w:t xml:space="preserve"> </w:t>
      </w:r>
      <w:r w:rsidRPr="00850894">
        <w:rPr>
          <w:rFonts w:ascii="David" w:hAnsi="David" w:cs="David"/>
          <w:i/>
          <w:iCs/>
          <w:rtl/>
          <w:lang w:eastAsia="en-US"/>
        </w:rPr>
        <w:t>תוך</w:t>
      </w:r>
      <w:r w:rsidRPr="00850894">
        <w:rPr>
          <w:rFonts w:ascii="David" w:hAnsi="David" w:cs="David"/>
          <w:i/>
          <w:iCs/>
          <w:lang w:eastAsia="en-US"/>
        </w:rPr>
        <w:t xml:space="preserve"> </w:t>
      </w:r>
      <w:r w:rsidRPr="00850894">
        <w:rPr>
          <w:rFonts w:ascii="David" w:hAnsi="David" w:cs="David"/>
          <w:i/>
          <w:iCs/>
          <w:rtl/>
          <w:lang w:eastAsia="en-US"/>
        </w:rPr>
        <w:t>חודש</w:t>
      </w:r>
      <w:r w:rsidRPr="00850894">
        <w:rPr>
          <w:rFonts w:ascii="David" w:hAnsi="David" w:cs="David"/>
          <w:i/>
          <w:iCs/>
          <w:lang w:eastAsia="en-US"/>
        </w:rPr>
        <w:t xml:space="preserve"> </w:t>
      </w:r>
      <w:r w:rsidRPr="00850894">
        <w:rPr>
          <w:rFonts w:ascii="David" w:hAnsi="David" w:cs="David"/>
          <w:i/>
          <w:iCs/>
          <w:rtl/>
          <w:lang w:eastAsia="en-US"/>
        </w:rPr>
        <w:t>ימים</w:t>
      </w:r>
      <w:r>
        <w:rPr>
          <w:rFonts w:ascii="David" w:hAnsi="David" w:hint="cs"/>
          <w:rtl/>
          <w:lang w:eastAsia="en-US"/>
        </w:rPr>
        <w:t>".</w:t>
      </w:r>
    </w:p>
    <w:p w14:paraId="5BBFA2BD" w14:textId="77777777" w:rsidR="00A9089A" w:rsidRDefault="00A9089A" w:rsidP="00A9089A">
      <w:pPr>
        <w:pStyle w:val="11"/>
        <w:tabs>
          <w:tab w:val="left" w:pos="566"/>
        </w:tabs>
        <w:spacing w:before="0" w:after="240" w:line="360" w:lineRule="auto"/>
        <w:ind w:left="1160" w:right="360" w:hanging="540"/>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סיכום הדיון מיום 1.11.2016, </w:t>
      </w:r>
      <w:r w:rsidRPr="006808AB">
        <w:rPr>
          <w:rStyle w:val="emailstyle17"/>
          <w:rFonts w:ascii="Times New Roman" w:hAnsi="Times New Roman" w:cs="David" w:hint="cs"/>
          <w:i/>
          <w:iCs/>
          <w:color w:val="auto"/>
          <w:highlight w:val="yellow"/>
          <w:rtl/>
        </w:rPr>
        <w:t xml:space="preserve">מסומן </w:t>
      </w:r>
      <w:r w:rsidRPr="00CF6FE4">
        <w:rPr>
          <w:rStyle w:val="emailstyle17"/>
          <w:rFonts w:ascii="Times New Roman" w:hAnsi="Times New Roman" w:cs="David" w:hint="cs"/>
          <w:i/>
          <w:iCs/>
          <w:color w:val="auto"/>
          <w:highlight w:val="yellow"/>
          <w:rtl/>
        </w:rPr>
        <w:t>כנספח</w:t>
      </w:r>
      <w:r w:rsidRPr="00CF6FE4">
        <w:rPr>
          <w:rFonts w:hint="cs"/>
          <w:highlight w:val="yellow"/>
          <w:rtl/>
        </w:rPr>
        <w:t>___.</w:t>
      </w:r>
      <w:r>
        <w:rPr>
          <w:rFonts w:hint="cs"/>
          <w:rtl/>
        </w:rPr>
        <w:t xml:space="preserve"> </w:t>
      </w:r>
    </w:p>
    <w:p w14:paraId="61D307FF" w14:textId="77777777" w:rsidR="00A9089A" w:rsidRDefault="00A9089A" w:rsidP="00A9089A">
      <w:pPr>
        <w:pStyle w:val="11"/>
        <w:numPr>
          <w:ilvl w:val="1"/>
          <w:numId w:val="14"/>
        </w:numPr>
        <w:tabs>
          <w:tab w:val="clear" w:pos="792"/>
        </w:tabs>
        <w:spacing w:before="0" w:after="240" w:line="360" w:lineRule="auto"/>
        <w:ind w:left="1160" w:right="0" w:hanging="540"/>
      </w:pPr>
      <w:r>
        <w:rPr>
          <w:rFonts w:hint="cs"/>
          <w:rtl/>
        </w:rPr>
        <w:t>סיכום לחוד וביצוע לחוד. למרבה הצער התנהלות המדינה בעניין זה משקפת את הדרך העגומה בה היא התנהלה ומתנהלת בעניינו של התובע.</w:t>
      </w:r>
    </w:p>
    <w:p w14:paraId="77E6AB95" w14:textId="77777777" w:rsidR="00AF3B10" w:rsidRPr="00B112CE" w:rsidRDefault="00AF3B10" w:rsidP="00BE28C8">
      <w:pPr>
        <w:pStyle w:val="11"/>
        <w:spacing w:before="0" w:after="240" w:line="360" w:lineRule="auto"/>
        <w:ind w:right="360"/>
        <w:rPr>
          <w:rStyle w:val="emailstyle17"/>
          <w:rFonts w:ascii="Times New Roman" w:hAnsi="Times New Roman" w:cs="David"/>
          <w:color w:val="auto"/>
          <w:rtl/>
        </w:rPr>
      </w:pPr>
    </w:p>
    <w:p w14:paraId="67516D2F" w14:textId="77777777" w:rsidR="000714A2" w:rsidRPr="000714A2" w:rsidRDefault="000714A2" w:rsidP="000714A2">
      <w:pPr>
        <w:pStyle w:val="11"/>
        <w:spacing w:before="0" w:after="240" w:line="360" w:lineRule="auto"/>
        <w:ind w:right="360" w:hanging="5"/>
        <w:rPr>
          <w:rStyle w:val="emailstyle17"/>
          <w:rFonts w:ascii="Times New Roman" w:hAnsi="Times New Roman" w:cs="David"/>
          <w:color w:val="auto"/>
          <w:u w:val="single"/>
          <w:rtl/>
        </w:rPr>
      </w:pPr>
      <w:r>
        <w:rPr>
          <w:rStyle w:val="emailstyle17"/>
          <w:rFonts w:ascii="Times New Roman" w:hAnsi="Times New Roman" w:cs="David" w:hint="cs"/>
          <w:color w:val="auto"/>
          <w:u w:val="single"/>
          <w:rtl/>
        </w:rPr>
        <w:t>שיטת החישוב של הפנסיה</w:t>
      </w:r>
    </w:p>
    <w:p w14:paraId="39D6A03B" w14:textId="77777777" w:rsidR="000714A2" w:rsidRDefault="00D04712" w:rsidP="00D04712">
      <w:pPr>
        <w:pStyle w:val="11"/>
        <w:numPr>
          <w:ilvl w:val="0"/>
          <w:numId w:val="14"/>
        </w:numPr>
        <w:tabs>
          <w:tab w:val="clear" w:pos="360"/>
          <w:tab w:val="left" w:pos="566"/>
        </w:tabs>
        <w:spacing w:before="0" w:after="120" w:line="360" w:lineRule="auto"/>
        <w:ind w:left="566" w:hanging="425"/>
      </w:pPr>
      <w:r>
        <w:rPr>
          <w:rFonts w:hint="cs"/>
          <w:rtl/>
        </w:rPr>
        <w:t>סעיף 12.ב. לחוזה הבכירים, עליו חתם התובע, קובע כדלקמן:</w:t>
      </w:r>
    </w:p>
    <w:p w14:paraId="79CDD072" w14:textId="77777777" w:rsidR="00D04712" w:rsidRDefault="00E953DE" w:rsidP="00D04712">
      <w:pPr>
        <w:pStyle w:val="11"/>
        <w:tabs>
          <w:tab w:val="left" w:pos="980"/>
        </w:tabs>
        <w:spacing w:before="0" w:line="360" w:lineRule="auto"/>
        <w:ind w:left="980" w:firstLine="0"/>
      </w:pPr>
      <w:r w:rsidRPr="00D04712">
        <w:rPr>
          <w:rFonts w:hint="cs"/>
          <w:noProof/>
          <w:lang w:eastAsia="en-US"/>
        </w:rPr>
        <w:drawing>
          <wp:inline distT="0" distB="0" distL="0" distR="0" wp14:anchorId="663422C1" wp14:editId="79262066">
            <wp:extent cx="4848225" cy="685800"/>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48225" cy="685800"/>
                    </a:xfrm>
                    <a:prstGeom prst="rect">
                      <a:avLst/>
                    </a:prstGeom>
                    <a:noFill/>
                    <a:ln>
                      <a:noFill/>
                    </a:ln>
                  </pic:spPr>
                </pic:pic>
              </a:graphicData>
            </a:graphic>
          </wp:inline>
        </w:drawing>
      </w:r>
    </w:p>
    <w:p w14:paraId="67C29D86" w14:textId="77777777" w:rsidR="00D04712" w:rsidRDefault="00D04712" w:rsidP="004A1D52">
      <w:pPr>
        <w:pStyle w:val="11"/>
        <w:tabs>
          <w:tab w:val="left" w:pos="566"/>
        </w:tabs>
        <w:spacing w:before="0" w:after="240" w:line="360" w:lineRule="auto"/>
        <w:ind w:left="566" w:firstLine="0"/>
      </w:pPr>
      <w:r w:rsidRPr="000524FA">
        <w:rPr>
          <w:rFonts w:hint="cs"/>
          <w:rtl/>
        </w:rPr>
        <w:t>כלומר, עבור כל שנת עבודה של התובע בחוזה בכירים ("</w:t>
      </w:r>
      <w:r w:rsidRPr="000524FA">
        <w:rPr>
          <w:rFonts w:hint="cs"/>
          <w:b/>
          <w:bCs/>
          <w:rtl/>
        </w:rPr>
        <w:t>תקופת עבודתו בחוזה מיוחד זה</w:t>
      </w:r>
      <w:r w:rsidRPr="000524FA">
        <w:rPr>
          <w:rFonts w:hint="cs"/>
          <w:rtl/>
        </w:rPr>
        <w:t>")</w:t>
      </w:r>
      <w:r w:rsidR="004A1D52">
        <w:rPr>
          <w:rFonts w:hint="cs"/>
          <w:rtl/>
        </w:rPr>
        <w:t xml:space="preserve"> </w:t>
      </w:r>
      <w:r w:rsidRPr="000524FA">
        <w:rPr>
          <w:rFonts w:hint="cs"/>
          <w:rtl/>
        </w:rPr>
        <w:t>הוא זכאי לקבל פנסיה על בסיס המשכורת הקובעת הקבועה בחוזה הבכירים ("</w:t>
      </w:r>
      <w:r w:rsidRPr="000524FA">
        <w:rPr>
          <w:rFonts w:hint="cs"/>
          <w:b/>
          <w:bCs/>
          <w:rtl/>
        </w:rPr>
        <w:t>המשכורת הכוללת לפי סעיף 6 לעיל וכפי שתעודכן לפי סעיף 8 לעיל</w:t>
      </w:r>
      <w:r w:rsidRPr="000524FA">
        <w:rPr>
          <w:rFonts w:hint="cs"/>
          <w:rtl/>
        </w:rPr>
        <w:t>"). כל פרשנות אחרת היא פרשנות מאולצת, החוטאת ללשונו המפורשת של חוזה הבכירים.</w:t>
      </w:r>
    </w:p>
    <w:p w14:paraId="3021FE1D" w14:textId="77777777" w:rsidR="004A1D52" w:rsidRPr="000524FA" w:rsidRDefault="004A1D52" w:rsidP="00C03C6A">
      <w:pPr>
        <w:pStyle w:val="11"/>
        <w:numPr>
          <w:ilvl w:val="0"/>
          <w:numId w:val="14"/>
        </w:numPr>
        <w:tabs>
          <w:tab w:val="clear" w:pos="360"/>
          <w:tab w:val="left" w:pos="566"/>
        </w:tabs>
        <w:spacing w:before="0" w:after="240" w:line="360" w:lineRule="auto"/>
        <w:ind w:left="566" w:right="0" w:hanging="486"/>
      </w:pPr>
      <w:r>
        <w:rPr>
          <w:rFonts w:hint="cs"/>
          <w:rtl/>
        </w:rPr>
        <w:t>צבירת הזכויות בפנסיה תקציבית היא בשיעור של 2%</w:t>
      </w:r>
      <w:r w:rsidR="00BD0A93">
        <w:rPr>
          <w:rFonts w:hint="cs"/>
          <w:rtl/>
        </w:rPr>
        <w:t xml:space="preserve"> בשנה, ולא יותר מ </w:t>
      </w:r>
      <w:r w:rsidR="00BD0A93">
        <w:rPr>
          <w:rtl/>
        </w:rPr>
        <w:t>–</w:t>
      </w:r>
      <w:r w:rsidR="00BD0A93">
        <w:rPr>
          <w:rFonts w:hint="cs"/>
          <w:rtl/>
        </w:rPr>
        <w:t xml:space="preserve"> 70%. התובע עבד למעלה משלושים וחמש שנים בשירות המדינה, כאשר </w:t>
      </w:r>
      <w:r w:rsidR="00C03C6A">
        <w:rPr>
          <w:rFonts w:hint="cs"/>
          <w:rtl/>
        </w:rPr>
        <w:t>24 שנים מתוכן</w:t>
      </w:r>
      <w:r w:rsidR="00BD0A93">
        <w:rPr>
          <w:rFonts w:hint="cs"/>
          <w:rtl/>
        </w:rPr>
        <w:t xml:space="preserve"> הוא עבד במסגרת חוזה בכירים, ובהתאם לכך היה צריך לחשב את הקיצבה המגיעה לו (קרי </w:t>
      </w:r>
      <w:r w:rsidR="00BD0A93">
        <w:rPr>
          <w:rtl/>
        </w:rPr>
        <w:t>–</w:t>
      </w:r>
      <w:r w:rsidR="00C03C6A">
        <w:rPr>
          <w:rFonts w:hint="cs"/>
          <w:rtl/>
        </w:rPr>
        <w:t xml:space="preserve"> 24 שנים לפי משכורת קובעת של חוזה בכירים, ו </w:t>
      </w:r>
      <w:r w:rsidR="00C03C6A">
        <w:rPr>
          <w:rtl/>
        </w:rPr>
        <w:t>–</w:t>
      </w:r>
      <w:r w:rsidR="00C03C6A">
        <w:rPr>
          <w:rFonts w:hint="cs"/>
          <w:rtl/>
        </w:rPr>
        <w:t xml:space="preserve"> 11 שנים לפי משכורת קובעת של עובדי דירוג </w:t>
      </w:r>
      <w:r w:rsidR="00C03C6A">
        <w:rPr>
          <w:rtl/>
        </w:rPr>
        <w:t>–</w:t>
      </w:r>
      <w:r w:rsidR="00C03C6A">
        <w:rPr>
          <w:rFonts w:hint="cs"/>
          <w:rtl/>
        </w:rPr>
        <w:t xml:space="preserve"> דרגה).</w:t>
      </w:r>
    </w:p>
    <w:p w14:paraId="231E6F9C" w14:textId="77777777" w:rsidR="00B112CE" w:rsidRDefault="00C03C6A" w:rsidP="00C42C49">
      <w:pPr>
        <w:pStyle w:val="11"/>
        <w:numPr>
          <w:ilvl w:val="0"/>
          <w:numId w:val="14"/>
        </w:numPr>
        <w:tabs>
          <w:tab w:val="clear" w:pos="360"/>
          <w:tab w:val="left" w:pos="566"/>
        </w:tabs>
        <w:spacing w:before="0" w:after="240" w:line="360" w:lineRule="auto"/>
        <w:ind w:left="566" w:right="0" w:hanging="425"/>
      </w:pPr>
      <w:r>
        <w:rPr>
          <w:rFonts w:hint="cs"/>
          <w:rtl/>
        </w:rPr>
        <w:t>כך היה ברור לתובע, ונראה כי כך שהיה ברור גם לנתבעת</w:t>
      </w:r>
      <w:r w:rsidR="00CE2845">
        <w:rPr>
          <w:rFonts w:hint="cs"/>
          <w:rtl/>
        </w:rPr>
        <w:t xml:space="preserve">, וזאת בהתחשב בהתנהגותה בפועל, כפי שנסביר: </w:t>
      </w:r>
      <w:r w:rsidR="000524FA" w:rsidRPr="000524FA">
        <w:rPr>
          <w:rFonts w:hint="cs"/>
          <w:rtl/>
        </w:rPr>
        <w:t xml:space="preserve">כידוע, עובדי המדינה נדרשו להפריש אחוז משכרם לטובת הפנסיה התקציבית (תחילה בשיעור של 1% משכרם, ובהמשך 2% משכרם). </w:t>
      </w:r>
      <w:r w:rsidR="000524FA" w:rsidRPr="00CE2845">
        <w:rPr>
          <w:rFonts w:hint="cs"/>
          <w:b/>
          <w:bCs/>
          <w:rtl/>
        </w:rPr>
        <w:t>בהתאם להוראות חוזה הבכירים, בוצעה ה</w:t>
      </w:r>
      <w:r w:rsidR="00B112CE" w:rsidRPr="00CE2845">
        <w:rPr>
          <w:rFonts w:hint="cs"/>
          <w:b/>
          <w:bCs/>
          <w:rtl/>
        </w:rPr>
        <w:t xml:space="preserve">הפרשה לפנסיה </w:t>
      </w:r>
      <w:r w:rsidR="00A9089A" w:rsidRPr="00CE2845">
        <w:rPr>
          <w:rFonts w:hint="cs"/>
          <w:b/>
          <w:bCs/>
          <w:rtl/>
        </w:rPr>
        <w:t xml:space="preserve">לפי שיטת החישוב </w:t>
      </w:r>
      <w:r w:rsidR="00CE2845" w:rsidRPr="00CE2845">
        <w:rPr>
          <w:rFonts w:hint="cs"/>
          <w:b/>
          <w:bCs/>
          <w:rtl/>
        </w:rPr>
        <w:t>הקבועה ב</w:t>
      </w:r>
      <w:r w:rsidR="000524FA" w:rsidRPr="00CE2845">
        <w:rPr>
          <w:rFonts w:hint="cs"/>
          <w:b/>
          <w:bCs/>
          <w:rtl/>
        </w:rPr>
        <w:t xml:space="preserve">חוזה. </w:t>
      </w:r>
    </w:p>
    <w:p w14:paraId="61AC7BAD" w14:textId="77777777" w:rsidR="000524FA" w:rsidRDefault="000524FA" w:rsidP="000524FA">
      <w:pPr>
        <w:pStyle w:val="11"/>
        <w:tabs>
          <w:tab w:val="left" w:pos="566"/>
        </w:tabs>
        <w:spacing w:before="0" w:after="240" w:line="360" w:lineRule="auto"/>
        <w:ind w:left="530" w:right="360" w:hanging="360"/>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תלושים </w:t>
      </w:r>
      <w:commentRangeStart w:id="465"/>
      <w:r>
        <w:rPr>
          <w:rStyle w:val="emailstyle17"/>
          <w:rFonts w:ascii="Times New Roman" w:hAnsi="Times New Roman" w:cs="David" w:hint="cs"/>
          <w:i/>
          <w:iCs/>
          <w:color w:val="auto"/>
          <w:rtl/>
        </w:rPr>
        <w:t>לדוגמא</w:t>
      </w:r>
      <w:commentRangeEnd w:id="465"/>
      <w:r>
        <w:rPr>
          <w:rStyle w:val="a6"/>
          <w:rFonts w:cs="Times New Roman"/>
          <w:rtl/>
        </w:rPr>
        <w:commentReference w:id="465"/>
      </w: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highlight w:val="yellow"/>
          <w:rtl/>
        </w:rPr>
        <w:t>מסומ</w:t>
      </w:r>
      <w:r>
        <w:rPr>
          <w:rStyle w:val="emailstyle17"/>
          <w:rFonts w:ascii="Times New Roman" w:hAnsi="Times New Roman" w:cs="David" w:hint="cs"/>
          <w:i/>
          <w:iCs/>
          <w:color w:val="auto"/>
          <w:highlight w:val="yellow"/>
          <w:rtl/>
        </w:rPr>
        <w:t>נים</w:t>
      </w:r>
      <w:r w:rsidRPr="006808AB">
        <w:rPr>
          <w:rStyle w:val="emailstyle17"/>
          <w:rFonts w:ascii="Times New Roman" w:hAnsi="Times New Roman" w:cs="David" w:hint="cs"/>
          <w:i/>
          <w:iCs/>
          <w:color w:val="auto"/>
          <w:highlight w:val="yellow"/>
          <w:rtl/>
        </w:rPr>
        <w:t xml:space="preserve"> </w:t>
      </w:r>
      <w:r w:rsidRPr="00CF6FE4">
        <w:rPr>
          <w:rStyle w:val="emailstyle17"/>
          <w:rFonts w:ascii="Times New Roman" w:hAnsi="Times New Roman" w:cs="David" w:hint="cs"/>
          <w:i/>
          <w:iCs/>
          <w:color w:val="auto"/>
          <w:highlight w:val="yellow"/>
          <w:rtl/>
        </w:rPr>
        <w:t>כנספח</w:t>
      </w:r>
      <w:r w:rsidRPr="00CF6FE4">
        <w:rPr>
          <w:rFonts w:hint="cs"/>
          <w:highlight w:val="yellow"/>
          <w:rtl/>
        </w:rPr>
        <w:t>___.</w:t>
      </w:r>
      <w:r>
        <w:rPr>
          <w:rFonts w:hint="cs"/>
          <w:rtl/>
        </w:rPr>
        <w:t xml:space="preserve"> </w:t>
      </w:r>
    </w:p>
    <w:p w14:paraId="31118B0B" w14:textId="77777777" w:rsidR="00CE2845" w:rsidRDefault="00CE2845" w:rsidP="000524FA">
      <w:pPr>
        <w:pStyle w:val="11"/>
        <w:numPr>
          <w:ilvl w:val="0"/>
          <w:numId w:val="14"/>
        </w:numPr>
        <w:tabs>
          <w:tab w:val="clear" w:pos="360"/>
          <w:tab w:val="left" w:pos="566"/>
        </w:tabs>
        <w:spacing w:before="0" w:after="240" w:line="360" w:lineRule="auto"/>
        <w:ind w:left="566" w:right="0" w:hanging="425"/>
      </w:pPr>
      <w:r>
        <w:rPr>
          <w:rFonts w:hint="cs"/>
          <w:rtl/>
        </w:rPr>
        <w:lastRenderedPageBreak/>
        <w:t xml:space="preserve">אולם, בניגוד להוראות החוזה, ולניכוי שביצעה הנתבעת משכרו של התובע, </w:t>
      </w:r>
      <w:r w:rsidR="000524FA">
        <w:rPr>
          <w:rFonts w:hint="cs"/>
          <w:rtl/>
        </w:rPr>
        <w:t>להפתעתו של התובע בחרה המדינה לחשב את הפנס</w:t>
      </w:r>
      <w:r>
        <w:rPr>
          <w:rFonts w:hint="cs"/>
          <w:rtl/>
        </w:rPr>
        <w:t xml:space="preserve">יה המגיעה לו בשיטה שונה בתכלית, כך שהיא הביאה בחשבון את כל שנות עבודתו של התובע (42 שנים) ומתוכן חושב החלק היחסי של השנים בהסכם בכירים. </w:t>
      </w:r>
    </w:p>
    <w:p w14:paraId="090FEDC1" w14:textId="77777777" w:rsidR="000524FA" w:rsidRPr="000524FA" w:rsidRDefault="00CE2845" w:rsidP="00CE2845">
      <w:pPr>
        <w:pStyle w:val="11"/>
        <w:tabs>
          <w:tab w:val="left" w:pos="566"/>
        </w:tabs>
        <w:spacing w:before="0" w:after="240" w:line="360" w:lineRule="auto"/>
        <w:ind w:left="566" w:right="360" w:firstLine="0"/>
      </w:pPr>
      <w:r>
        <w:rPr>
          <w:rFonts w:hint="cs"/>
          <w:rtl/>
        </w:rPr>
        <w:t xml:space="preserve">כך שבמקום ש- 24 השנים בהסכם בכירים ייחשבו כ </w:t>
      </w:r>
      <w:r>
        <w:rPr>
          <w:rtl/>
        </w:rPr>
        <w:t>–</w:t>
      </w:r>
      <w:r>
        <w:rPr>
          <w:rFonts w:hint="cs"/>
          <w:rtl/>
        </w:rPr>
        <w:t xml:space="preserve"> 68.6% מהשכר לפנסיה (24 / 35), הם הן חושבו אך ורק כ- 57.1% (24 / 42). </w:t>
      </w:r>
    </w:p>
    <w:p w14:paraId="4320C6E7" w14:textId="77777777" w:rsidR="00A9089A" w:rsidRDefault="00CE2845" w:rsidP="00A9089A">
      <w:pPr>
        <w:pStyle w:val="11"/>
        <w:numPr>
          <w:ilvl w:val="0"/>
          <w:numId w:val="14"/>
        </w:numPr>
        <w:tabs>
          <w:tab w:val="clear" w:pos="360"/>
          <w:tab w:val="left" w:pos="566"/>
        </w:tabs>
        <w:spacing w:before="0" w:after="240" w:line="360" w:lineRule="auto"/>
        <w:ind w:left="566" w:right="0" w:hanging="425"/>
      </w:pPr>
      <w:r>
        <w:rPr>
          <w:rFonts w:hint="cs"/>
          <w:rtl/>
        </w:rPr>
        <w:t xml:space="preserve">כאשר פנה התובע לנתבעת בעניין זה והעלה את בפניהם את העובדה הפשוטה שהניכוי משכרו בוצע לפי שיטת החישוב הנכונה, נמסר לו כי מדובר ב </w:t>
      </w:r>
      <w:r>
        <w:rPr>
          <w:rtl/>
        </w:rPr>
        <w:t>–</w:t>
      </w:r>
      <w:r>
        <w:rPr>
          <w:rFonts w:hint="cs"/>
          <w:rtl/>
        </w:rPr>
        <w:t xml:space="preserve"> "טעות" (כאמור, טענה שחוזרת על עצמה). טענות לחוד ומציאות לחוד </w:t>
      </w:r>
      <w:r>
        <w:rPr>
          <w:rtl/>
        </w:rPr>
        <w:t>–</w:t>
      </w:r>
      <w:r>
        <w:rPr>
          <w:rFonts w:hint="cs"/>
          <w:rtl/>
        </w:rPr>
        <w:t xml:space="preserve"> הנתבעת מעולם לא טרחה להחזיר את ההפרשים המגיעים לתובע.</w:t>
      </w:r>
    </w:p>
    <w:p w14:paraId="5B7B51D3" w14:textId="77777777" w:rsidR="00CE2845" w:rsidRDefault="001943FF" w:rsidP="00A9089A">
      <w:pPr>
        <w:pStyle w:val="11"/>
        <w:numPr>
          <w:ilvl w:val="0"/>
          <w:numId w:val="14"/>
        </w:numPr>
        <w:tabs>
          <w:tab w:val="clear" w:pos="360"/>
          <w:tab w:val="left" w:pos="566"/>
        </w:tabs>
        <w:spacing w:before="0" w:after="240" w:line="360" w:lineRule="auto"/>
        <w:ind w:left="566" w:right="0" w:hanging="425"/>
      </w:pPr>
      <w:r>
        <w:rPr>
          <w:rFonts w:hint="cs"/>
          <w:rtl/>
        </w:rPr>
        <w:t>לא נלאה את בית הדין הנכבד בפניות הרבות של התובע לנתבעת, את ההתעלמות מפניותיו, ואת עגמת הנפש שנגרמה לו מתחושת "החיזור אחר הפתחים". בשורה התחתונה, קיבל התובע תשובה סופית מנציב השירות וממבקר המדינה, שדחו את טענותיו.</w:t>
      </w:r>
    </w:p>
    <w:p w14:paraId="24FEF78D" w14:textId="77777777" w:rsidR="001943FF" w:rsidRDefault="001943FF" w:rsidP="001943FF">
      <w:pPr>
        <w:pStyle w:val="11"/>
        <w:tabs>
          <w:tab w:val="left" w:pos="566"/>
        </w:tabs>
        <w:spacing w:before="0" w:after="240" w:line="360" w:lineRule="auto"/>
        <w:ind w:left="530" w:right="360" w:hanging="360"/>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תשובתם הסופית של נציב השירות ומבקר המדינה, </w:t>
      </w:r>
      <w:r w:rsidRPr="006808AB">
        <w:rPr>
          <w:rStyle w:val="emailstyle17"/>
          <w:rFonts w:ascii="Times New Roman" w:hAnsi="Times New Roman" w:cs="David" w:hint="cs"/>
          <w:i/>
          <w:iCs/>
          <w:color w:val="auto"/>
          <w:highlight w:val="yellow"/>
          <w:rtl/>
        </w:rPr>
        <w:t>מסומ</w:t>
      </w:r>
      <w:r>
        <w:rPr>
          <w:rStyle w:val="emailstyle17"/>
          <w:rFonts w:ascii="Times New Roman" w:hAnsi="Times New Roman" w:cs="David" w:hint="cs"/>
          <w:i/>
          <w:iCs/>
          <w:color w:val="auto"/>
          <w:highlight w:val="yellow"/>
          <w:rtl/>
        </w:rPr>
        <w:t>נות</w:t>
      </w:r>
      <w:r w:rsidRPr="006808AB">
        <w:rPr>
          <w:rStyle w:val="emailstyle17"/>
          <w:rFonts w:ascii="Times New Roman" w:hAnsi="Times New Roman" w:cs="David" w:hint="cs"/>
          <w:i/>
          <w:iCs/>
          <w:color w:val="auto"/>
          <w:highlight w:val="yellow"/>
          <w:rtl/>
        </w:rPr>
        <w:t xml:space="preserve"> </w:t>
      </w:r>
      <w:r w:rsidRPr="00CF6FE4">
        <w:rPr>
          <w:rStyle w:val="emailstyle17"/>
          <w:rFonts w:ascii="Times New Roman" w:hAnsi="Times New Roman" w:cs="David" w:hint="cs"/>
          <w:i/>
          <w:iCs/>
          <w:color w:val="auto"/>
          <w:highlight w:val="yellow"/>
          <w:rtl/>
        </w:rPr>
        <w:t>כנספח</w:t>
      </w:r>
      <w:r>
        <w:rPr>
          <w:rStyle w:val="emailstyle17"/>
          <w:rFonts w:ascii="Times New Roman" w:hAnsi="Times New Roman" w:cs="David" w:hint="cs"/>
          <w:i/>
          <w:iCs/>
          <w:color w:val="auto"/>
          <w:highlight w:val="yellow"/>
          <w:rtl/>
        </w:rPr>
        <w:t xml:space="preserve">ים </w:t>
      </w:r>
      <w:r w:rsidRPr="00CF6FE4">
        <w:rPr>
          <w:rFonts w:hint="cs"/>
          <w:highlight w:val="yellow"/>
          <w:rtl/>
        </w:rPr>
        <w:t>___.</w:t>
      </w:r>
      <w:r>
        <w:rPr>
          <w:rFonts w:hint="cs"/>
          <w:rtl/>
        </w:rPr>
        <w:t xml:space="preserve"> </w:t>
      </w:r>
    </w:p>
    <w:p w14:paraId="646BA547" w14:textId="77777777" w:rsidR="004F4E48" w:rsidRPr="00506C84" w:rsidRDefault="004F4E48" w:rsidP="00506C84">
      <w:pPr>
        <w:pStyle w:val="11"/>
        <w:spacing w:before="0" w:after="240" w:line="360" w:lineRule="auto"/>
        <w:ind w:right="360"/>
        <w:rPr>
          <w:rStyle w:val="emailstyle17"/>
          <w:rFonts w:ascii="Times New Roman" w:hAnsi="Times New Roman" w:cs="David"/>
          <w:b/>
          <w:bCs/>
          <w:color w:val="auto"/>
        </w:rPr>
      </w:pPr>
      <w:r w:rsidRPr="00506C84">
        <w:rPr>
          <w:rStyle w:val="emailstyle17"/>
          <w:rFonts w:ascii="Times New Roman" w:hAnsi="Times New Roman" w:cs="David" w:hint="cs"/>
          <w:b/>
          <w:bCs/>
          <w:color w:val="auto"/>
          <w:rtl/>
        </w:rPr>
        <w:t>בנסיבות אלה</w:t>
      </w:r>
      <w:r w:rsidR="008E5BF9" w:rsidRPr="00506C84">
        <w:rPr>
          <w:rStyle w:val="emailstyle17"/>
          <w:rFonts w:ascii="Times New Roman" w:hAnsi="Times New Roman" w:cs="David" w:hint="cs"/>
          <w:b/>
          <w:bCs/>
          <w:color w:val="auto"/>
          <w:rtl/>
        </w:rPr>
        <w:t xml:space="preserve"> </w:t>
      </w:r>
      <w:r w:rsidR="008E5BF9" w:rsidRPr="00506C84">
        <w:rPr>
          <w:rStyle w:val="emailstyle17"/>
          <w:rFonts w:ascii="Times New Roman" w:hAnsi="Times New Roman" w:cs="David"/>
          <w:b/>
          <w:bCs/>
          <w:color w:val="auto"/>
          <w:rtl/>
        </w:rPr>
        <w:t>–</w:t>
      </w:r>
      <w:r w:rsidR="008E5BF9" w:rsidRPr="00506C84">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506C84">
        <w:rPr>
          <w:rStyle w:val="emailstyle17"/>
          <w:rFonts w:ascii="Times New Roman" w:hAnsi="Times New Roman" w:cs="David" w:hint="cs"/>
          <w:b/>
          <w:bCs/>
          <w:color w:val="auto"/>
          <w:rtl/>
        </w:rPr>
        <w:t>, ולאחר תקופה מסוימת בה נצבר מהתובע לעסוק בעניין זה בשל נסיבות אישיות, ולמרות שהתובע לא רצה להגיע לערכאות נגד המקום בו עבד כארבעים ושתיים שנים, מוגשת תביעה זאת.</w:t>
      </w:r>
    </w:p>
    <w:p w14:paraId="10B07275" w14:textId="77777777" w:rsidR="008F6405" w:rsidRPr="00D74F54" w:rsidRDefault="008F6405" w:rsidP="00726756">
      <w:pPr>
        <w:pStyle w:val="11"/>
        <w:spacing w:before="0" w:after="240" w:line="360" w:lineRule="auto"/>
        <w:ind w:firstLine="0"/>
        <w:rPr>
          <w:rStyle w:val="emailstyle17"/>
          <w:rFonts w:cs="David"/>
          <w:color w:val="auto"/>
          <w:sz w:val="22"/>
          <w:u w:val="single"/>
          <w:rtl/>
        </w:rPr>
      </w:pPr>
    </w:p>
    <w:p w14:paraId="5C23A7ED" w14:textId="77777777" w:rsidR="006E7D6C" w:rsidRPr="00D51CEB" w:rsidRDefault="00506C84" w:rsidP="00726756">
      <w:pPr>
        <w:pStyle w:val="2"/>
        <w:numPr>
          <w:ilvl w:val="0"/>
          <w:numId w:val="18"/>
        </w:numPr>
        <w:tabs>
          <w:tab w:val="clear" w:pos="566"/>
          <w:tab w:val="left" w:pos="521"/>
        </w:tabs>
        <w:spacing w:after="240"/>
        <w:ind w:left="521"/>
        <w:rPr>
          <w:sz w:val="28"/>
          <w:rtl/>
          <w:lang w:eastAsia="en-US"/>
        </w:rPr>
      </w:pPr>
      <w:r>
        <w:rPr>
          <w:rFonts w:hint="cs"/>
          <w:sz w:val="28"/>
          <w:rtl/>
          <w:lang w:eastAsia="en-US"/>
        </w:rPr>
        <w:t>עילות התביעה ו</w:t>
      </w:r>
      <w:r w:rsidR="006E7D6C" w:rsidRPr="00D51CEB">
        <w:rPr>
          <w:rFonts w:hint="cs"/>
          <w:sz w:val="28"/>
          <w:rtl/>
          <w:lang w:eastAsia="en-US"/>
        </w:rPr>
        <w:t>הסעדים המבוקשים</w:t>
      </w:r>
    </w:p>
    <w:p w14:paraId="5EEE1C7E" w14:textId="77777777" w:rsidR="006E7D6C" w:rsidRPr="00726756" w:rsidRDefault="00CD659C" w:rsidP="00D74F54">
      <w:pPr>
        <w:pStyle w:val="2"/>
        <w:numPr>
          <w:ilvl w:val="1"/>
          <w:numId w:val="18"/>
        </w:numPr>
        <w:tabs>
          <w:tab w:val="clear" w:pos="566"/>
          <w:tab w:val="left" w:pos="521"/>
        </w:tabs>
        <w:spacing w:after="240"/>
        <w:ind w:left="521" w:hanging="284"/>
        <w:rPr>
          <w:b w:val="0"/>
          <w:bCs w:val="0"/>
          <w:szCs w:val="24"/>
          <w:lang w:eastAsia="en-US"/>
        </w:rPr>
      </w:pPr>
      <w:r w:rsidRPr="00EB06C7">
        <w:rPr>
          <w:rFonts w:hint="cs"/>
          <w:szCs w:val="24"/>
          <w:rtl/>
          <w:lang w:eastAsia="en-US"/>
        </w:rPr>
        <w:t>השלמת שכר על פי חוזה</w:t>
      </w:r>
    </w:p>
    <w:p w14:paraId="6FC7EF1A" w14:textId="77777777" w:rsidR="00353EF1" w:rsidRPr="00D74F54" w:rsidRDefault="00353EF1" w:rsidP="0053298C">
      <w:pPr>
        <w:pStyle w:val="11"/>
        <w:numPr>
          <w:ilvl w:val="0"/>
          <w:numId w:val="14"/>
        </w:numPr>
        <w:tabs>
          <w:tab w:val="clear" w:pos="360"/>
        </w:tabs>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t>כאמור בחוזה, שניסחה הנתבעת, ועליו חתם</w:t>
      </w:r>
      <w:r w:rsidR="00CD659C" w:rsidRPr="00D74F54">
        <w:rPr>
          <w:rStyle w:val="emailstyle17"/>
          <w:rFonts w:cs="David" w:hint="cs"/>
          <w:color w:val="auto"/>
          <w:sz w:val="22"/>
          <w:rtl/>
        </w:rPr>
        <w:t xml:space="preserve"> </w:t>
      </w:r>
      <w:r w:rsidR="001907C8" w:rsidRPr="00D74F54">
        <w:rPr>
          <w:rStyle w:val="emailstyle17"/>
          <w:rFonts w:cs="David" w:hint="cs"/>
          <w:color w:val="auto"/>
          <w:sz w:val="22"/>
          <w:rtl/>
        </w:rPr>
        <w:t>התובע</w:t>
      </w:r>
      <w:r w:rsidRPr="00D74F54">
        <w:rPr>
          <w:rStyle w:val="emailstyle17"/>
          <w:rFonts w:cs="David" w:hint="cs"/>
          <w:color w:val="auto"/>
          <w:sz w:val="22"/>
          <w:rtl/>
        </w:rPr>
        <w:t>,</w:t>
      </w:r>
      <w:r w:rsidR="00CD659C" w:rsidRPr="00D74F54">
        <w:rPr>
          <w:rStyle w:val="emailstyle17"/>
          <w:rFonts w:cs="David" w:hint="cs"/>
          <w:color w:val="auto"/>
          <w:sz w:val="22"/>
          <w:rtl/>
        </w:rPr>
        <w:t xml:space="preserve"> ה</w:t>
      </w:r>
      <w:r w:rsidRPr="00D74F54">
        <w:rPr>
          <w:rStyle w:val="emailstyle17"/>
          <w:rFonts w:cs="David" w:hint="cs"/>
          <w:color w:val="auto"/>
          <w:sz w:val="22"/>
          <w:rtl/>
        </w:rPr>
        <w:t>וא זכאי</w:t>
      </w:r>
      <w:r w:rsidR="00CD659C" w:rsidRPr="00D74F54">
        <w:rPr>
          <w:rStyle w:val="emailstyle17"/>
          <w:rFonts w:cs="David" w:hint="cs"/>
          <w:color w:val="auto"/>
          <w:sz w:val="22"/>
          <w:rtl/>
        </w:rPr>
        <w:t xml:space="preserve"> לעבוד עד ליום </w:t>
      </w:r>
      <w:r w:rsidRPr="00D74F54">
        <w:rPr>
          <w:rStyle w:val="emailstyle17"/>
          <w:rFonts w:cs="David" w:hint="cs"/>
          <w:color w:val="auto"/>
          <w:sz w:val="22"/>
          <w:rtl/>
        </w:rPr>
        <w:t>31.3.2014. בפועל הופסק</w:t>
      </w:r>
      <w:r w:rsidR="0053298C">
        <w:rPr>
          <w:rStyle w:val="emailstyle17"/>
          <w:rFonts w:cs="David" w:hint="cs"/>
          <w:color w:val="auto"/>
          <w:sz w:val="22"/>
          <w:rtl/>
        </w:rPr>
        <w:t xml:space="preserve"> תשלום שכרו </w:t>
      </w:r>
      <w:r w:rsidRPr="00D74F54">
        <w:rPr>
          <w:rStyle w:val="emailstyle17"/>
          <w:rFonts w:cs="David" w:hint="cs"/>
          <w:color w:val="auto"/>
          <w:sz w:val="22"/>
          <w:rtl/>
        </w:rPr>
        <w:t xml:space="preserve">של התובע </w:t>
      </w:r>
      <w:r w:rsidR="00CD659C" w:rsidRPr="00D74F54">
        <w:rPr>
          <w:rStyle w:val="emailstyle17"/>
          <w:rFonts w:cs="David" w:hint="cs"/>
          <w:color w:val="auto"/>
          <w:sz w:val="22"/>
          <w:rtl/>
        </w:rPr>
        <w:t>ביום 31.</w:t>
      </w:r>
      <w:r w:rsidRPr="00D74F54">
        <w:rPr>
          <w:rStyle w:val="emailstyle17"/>
          <w:rFonts w:cs="David" w:hint="cs"/>
          <w:color w:val="auto"/>
          <w:sz w:val="22"/>
          <w:rtl/>
        </w:rPr>
        <w:t>7.2012.</w:t>
      </w:r>
      <w:r w:rsidR="00CD659C" w:rsidRPr="00D74F54">
        <w:rPr>
          <w:rStyle w:val="emailstyle17"/>
          <w:rFonts w:cs="David" w:hint="cs"/>
          <w:color w:val="auto"/>
          <w:sz w:val="22"/>
          <w:rtl/>
        </w:rPr>
        <w:t xml:space="preserve"> על כן </w:t>
      </w:r>
      <w:r w:rsidRPr="00D74F54">
        <w:rPr>
          <w:rStyle w:val="emailstyle17"/>
          <w:rFonts w:cs="David" w:hint="cs"/>
          <w:color w:val="auto"/>
          <w:sz w:val="22"/>
          <w:rtl/>
        </w:rPr>
        <w:t>זכאי התובע</w:t>
      </w:r>
      <w:r w:rsidR="00CD659C" w:rsidRPr="00D74F54">
        <w:rPr>
          <w:rStyle w:val="emailstyle17"/>
          <w:rFonts w:cs="David" w:hint="cs"/>
          <w:color w:val="auto"/>
          <w:sz w:val="22"/>
          <w:rtl/>
        </w:rPr>
        <w:t xml:space="preserve"> להשלמת שכר עבור </w:t>
      </w:r>
      <w:r w:rsidRPr="00D74F54">
        <w:rPr>
          <w:rStyle w:val="emailstyle17"/>
          <w:rFonts w:cs="David" w:hint="cs"/>
          <w:color w:val="auto"/>
          <w:sz w:val="22"/>
          <w:rtl/>
        </w:rPr>
        <w:t>20</w:t>
      </w:r>
      <w:r w:rsidR="00CD659C" w:rsidRPr="00D74F54">
        <w:rPr>
          <w:rStyle w:val="emailstyle17"/>
          <w:rFonts w:cs="David" w:hint="cs"/>
          <w:color w:val="auto"/>
          <w:sz w:val="22"/>
          <w:rtl/>
        </w:rPr>
        <w:t xml:space="preserve"> חודשים. </w:t>
      </w:r>
    </w:p>
    <w:p w14:paraId="642CB6C6" w14:textId="77777777" w:rsidR="00EC132D" w:rsidRDefault="00EC132D" w:rsidP="0053298C">
      <w:pPr>
        <w:pStyle w:val="11"/>
        <w:numPr>
          <w:ilvl w:val="0"/>
          <w:numId w:val="14"/>
        </w:numPr>
        <w:tabs>
          <w:tab w:val="clear" w:pos="360"/>
        </w:tabs>
        <w:spacing w:before="0" w:after="240" w:line="360" w:lineRule="auto"/>
        <w:ind w:left="510" w:right="0" w:hanging="425"/>
        <w:rPr>
          <w:rStyle w:val="emailstyle17"/>
          <w:rFonts w:cs="David"/>
          <w:color w:val="auto"/>
          <w:sz w:val="22"/>
        </w:rPr>
      </w:pPr>
      <w:r>
        <w:rPr>
          <w:rStyle w:val="emailstyle17"/>
          <w:rFonts w:cs="David" w:hint="cs"/>
          <w:color w:val="auto"/>
          <w:sz w:val="22"/>
          <w:rtl/>
        </w:rPr>
        <w:t xml:space="preserve">פירוט הסכומים להם זכאי התובע </w:t>
      </w:r>
      <w:r>
        <w:rPr>
          <w:rStyle w:val="emailstyle17"/>
          <w:rFonts w:cs="David"/>
          <w:color w:val="auto"/>
          <w:sz w:val="22"/>
          <w:rtl/>
        </w:rPr>
        <w:t>–</w:t>
      </w:r>
      <w:r>
        <w:rPr>
          <w:rStyle w:val="emailstyle17"/>
          <w:rFonts w:cs="David" w:hint="cs"/>
          <w:color w:val="auto"/>
          <w:sz w:val="22"/>
          <w:rtl/>
        </w:rPr>
        <w:t xml:space="preserve"> </w:t>
      </w:r>
    </w:p>
    <w:p w14:paraId="226CAD5D" w14:textId="77777777" w:rsidR="009E4D90" w:rsidRDefault="00CD659C"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sidRPr="00D74F54">
        <w:rPr>
          <w:rStyle w:val="emailstyle17"/>
          <w:rFonts w:cs="David" w:hint="cs"/>
          <w:color w:val="auto"/>
          <w:sz w:val="22"/>
          <w:rtl/>
        </w:rPr>
        <w:t xml:space="preserve">שכר הבסיס </w:t>
      </w:r>
      <w:r w:rsidR="00353EF1" w:rsidRPr="00D74F54">
        <w:rPr>
          <w:rStyle w:val="emailstyle17"/>
          <w:rFonts w:cs="David" w:hint="cs"/>
          <w:color w:val="auto"/>
          <w:sz w:val="22"/>
          <w:rtl/>
        </w:rPr>
        <w:t>של התובע, ללא תוספות המותנות בעבודה,</w:t>
      </w:r>
      <w:r w:rsidRPr="00D74F54">
        <w:rPr>
          <w:rStyle w:val="emailstyle17"/>
          <w:rFonts w:cs="David" w:hint="cs"/>
          <w:color w:val="auto"/>
          <w:sz w:val="22"/>
          <w:rtl/>
        </w:rPr>
        <w:t xml:space="preserve"> </w:t>
      </w:r>
      <w:r w:rsidR="006E7D6C" w:rsidRPr="00D74F54">
        <w:rPr>
          <w:rStyle w:val="emailstyle17"/>
          <w:rFonts w:cs="David" w:hint="cs"/>
          <w:color w:val="auto"/>
          <w:sz w:val="22"/>
          <w:rtl/>
        </w:rPr>
        <w:t xml:space="preserve">עומד על </w:t>
      </w:r>
      <w:r w:rsidRPr="00D74F54">
        <w:rPr>
          <w:rStyle w:val="emailstyle17"/>
          <w:rFonts w:cs="David" w:hint="cs"/>
          <w:color w:val="auto"/>
          <w:sz w:val="22"/>
          <w:rtl/>
        </w:rPr>
        <w:t xml:space="preserve">סך של </w:t>
      </w:r>
      <w:r w:rsidR="00353EF1" w:rsidRPr="00D74F54">
        <w:rPr>
          <w:rStyle w:val="emailstyle17"/>
          <w:rFonts w:cs="David" w:hint="cs"/>
          <w:b/>
          <w:bCs/>
          <w:color w:val="auto"/>
          <w:sz w:val="22"/>
          <w:rtl/>
        </w:rPr>
        <w:t>35,</w:t>
      </w:r>
      <w:r w:rsidR="009E4D90" w:rsidRPr="00D74F54">
        <w:rPr>
          <w:rStyle w:val="emailstyle17"/>
          <w:rFonts w:cs="David" w:hint="cs"/>
          <w:b/>
          <w:bCs/>
          <w:color w:val="auto"/>
          <w:sz w:val="22"/>
          <w:rtl/>
        </w:rPr>
        <w:t>467</w:t>
      </w:r>
      <w:r w:rsidRPr="00D74F54">
        <w:rPr>
          <w:rStyle w:val="emailstyle17"/>
          <w:rFonts w:cs="David" w:hint="cs"/>
          <w:b/>
          <w:bCs/>
          <w:color w:val="auto"/>
          <w:sz w:val="22"/>
          <w:rtl/>
        </w:rPr>
        <w:t xml:space="preserve"> ₪</w:t>
      </w:r>
      <w:r w:rsidR="00675E15" w:rsidRPr="00D74F54">
        <w:rPr>
          <w:rStyle w:val="emailstyle17"/>
          <w:rFonts w:cs="David" w:hint="cs"/>
          <w:b/>
          <w:bCs/>
          <w:color w:val="auto"/>
          <w:sz w:val="22"/>
          <w:rtl/>
        </w:rPr>
        <w:t xml:space="preserve"> </w:t>
      </w:r>
      <w:r w:rsidR="00675E15" w:rsidRPr="00D74F54">
        <w:rPr>
          <w:rStyle w:val="emailstyle17"/>
          <w:rFonts w:cs="David" w:hint="cs"/>
          <w:color w:val="auto"/>
          <w:sz w:val="22"/>
          <w:rtl/>
        </w:rPr>
        <w:t>מורכב משכר יסוד משולב, משת.רגי.נטו., קבועות נטו</w:t>
      </w:r>
      <w:r w:rsidR="0053298C" w:rsidRPr="0053298C">
        <w:rPr>
          <w:rStyle w:val="emailstyle17"/>
          <w:rFonts w:cs="David" w:hint="cs"/>
          <w:color w:val="auto"/>
          <w:sz w:val="22"/>
          <w:rtl/>
        </w:rPr>
        <w:t xml:space="preserve"> </w:t>
      </w:r>
      <w:r w:rsidR="0053298C">
        <w:rPr>
          <w:rStyle w:val="emailstyle17"/>
          <w:rFonts w:cs="David" w:hint="cs"/>
          <w:color w:val="auto"/>
          <w:sz w:val="22"/>
          <w:rtl/>
        </w:rPr>
        <w:t>וקבועות</w:t>
      </w:r>
      <w:r w:rsidR="0053298C" w:rsidRPr="0053298C">
        <w:rPr>
          <w:rStyle w:val="emailstyle17"/>
          <w:rFonts w:cs="David" w:hint="cs"/>
          <w:color w:val="auto"/>
          <w:sz w:val="22"/>
          <w:rtl/>
        </w:rPr>
        <w:t xml:space="preserve"> </w:t>
      </w:r>
      <w:r w:rsidR="0053298C">
        <w:rPr>
          <w:rStyle w:val="emailstyle17"/>
          <w:rFonts w:cs="David" w:hint="cs"/>
          <w:color w:val="auto"/>
          <w:sz w:val="22"/>
          <w:rtl/>
        </w:rPr>
        <w:t>ברוטו</w:t>
      </w:r>
      <w:r w:rsidR="00675E15" w:rsidRPr="00D74F54">
        <w:rPr>
          <w:rStyle w:val="emailstyle17"/>
          <w:rFonts w:cs="David" w:hint="cs"/>
          <w:color w:val="auto"/>
          <w:sz w:val="22"/>
          <w:rtl/>
        </w:rPr>
        <w:t>, גילום מס הכ, נטו ב"ל מג')</w:t>
      </w:r>
      <w:r w:rsidRPr="00D74F54">
        <w:rPr>
          <w:rStyle w:val="emailstyle17"/>
          <w:rFonts w:cs="David" w:hint="cs"/>
          <w:b/>
          <w:bCs/>
          <w:color w:val="auto"/>
          <w:sz w:val="22"/>
          <w:rtl/>
        </w:rPr>
        <w:t>.</w:t>
      </w:r>
      <w:r w:rsidR="009E4D90" w:rsidRPr="00D74F54">
        <w:rPr>
          <w:rStyle w:val="emailstyle17"/>
          <w:rFonts w:cs="David" w:hint="cs"/>
          <w:color w:val="auto"/>
          <w:sz w:val="22"/>
          <w:rtl/>
        </w:rPr>
        <w:t xml:space="preserve"> </w:t>
      </w:r>
      <w:r w:rsidR="00E30409">
        <w:rPr>
          <w:rStyle w:val="emailstyle17"/>
          <w:rFonts w:cs="David" w:hint="cs"/>
          <w:color w:val="auto"/>
          <w:sz w:val="22"/>
          <w:rtl/>
        </w:rPr>
        <w:t xml:space="preserve">עבור 20 חודשים זכאי התובע לסך </w:t>
      </w:r>
      <w:r w:rsidR="00E30409" w:rsidRPr="00B35087">
        <w:rPr>
          <w:rStyle w:val="emailstyle17"/>
          <w:rFonts w:cs="David" w:hint="cs"/>
          <w:b/>
          <w:bCs/>
          <w:color w:val="auto"/>
          <w:sz w:val="22"/>
          <w:rtl/>
        </w:rPr>
        <w:t>709,340 ₪</w:t>
      </w:r>
      <w:r w:rsidR="00E30409">
        <w:rPr>
          <w:rStyle w:val="emailstyle17"/>
          <w:rFonts w:cs="David" w:hint="cs"/>
          <w:color w:val="auto"/>
          <w:sz w:val="22"/>
          <w:rtl/>
        </w:rPr>
        <w:t>.</w:t>
      </w:r>
    </w:p>
    <w:p w14:paraId="3E437DAF" w14:textId="77777777" w:rsidR="009E4D90" w:rsidRPr="00D74F54" w:rsidRDefault="009E4D90" w:rsidP="009C3D22">
      <w:pPr>
        <w:pStyle w:val="11"/>
        <w:tabs>
          <w:tab w:val="left" w:pos="521"/>
        </w:tabs>
        <w:spacing w:before="0" w:after="240" w:line="360" w:lineRule="auto"/>
        <w:ind w:left="510" w:hanging="425"/>
        <w:rPr>
          <w:i/>
          <w:iCs/>
          <w:sz w:val="24"/>
          <w:rtl/>
        </w:rPr>
      </w:pPr>
      <w:r w:rsidRPr="00D51CEB">
        <w:rPr>
          <w:i/>
          <w:iCs/>
          <w:sz w:val="24"/>
          <w:rtl/>
        </w:rPr>
        <w:t>*</w:t>
      </w:r>
      <w:r w:rsidRPr="00D51CEB">
        <w:rPr>
          <w:i/>
          <w:iCs/>
          <w:sz w:val="24"/>
          <w:rtl/>
        </w:rPr>
        <w:tab/>
        <w:t xml:space="preserve">רצ"ב </w:t>
      </w:r>
      <w:r w:rsidRPr="00EB06C7">
        <w:rPr>
          <w:rFonts w:hint="cs"/>
          <w:i/>
          <w:iCs/>
          <w:sz w:val="24"/>
          <w:rtl/>
        </w:rPr>
        <w:t>תלוש שכר של התובע</w:t>
      </w:r>
      <w:r w:rsidRPr="00726756">
        <w:rPr>
          <w:i/>
          <w:iCs/>
          <w:sz w:val="24"/>
          <w:rtl/>
        </w:rPr>
        <w:t>, מסומ</w:t>
      </w:r>
      <w:r w:rsidRPr="00D74F54">
        <w:rPr>
          <w:rFonts w:hint="cs"/>
          <w:i/>
          <w:iCs/>
          <w:sz w:val="24"/>
          <w:rtl/>
        </w:rPr>
        <w:t>ן</w:t>
      </w:r>
      <w:r w:rsidRPr="00D74F54">
        <w:rPr>
          <w:i/>
          <w:iCs/>
          <w:sz w:val="24"/>
          <w:rtl/>
        </w:rPr>
        <w:t xml:space="preserve"> </w:t>
      </w:r>
      <w:r w:rsidRPr="00CB1486">
        <w:rPr>
          <w:i/>
          <w:iCs/>
          <w:sz w:val="24"/>
          <w:u w:val="single"/>
          <w:rtl/>
        </w:rPr>
        <w:t xml:space="preserve">כנספח </w:t>
      </w:r>
      <w:r w:rsidR="00EC132D" w:rsidRPr="00CB1486">
        <w:rPr>
          <w:rFonts w:hint="cs"/>
          <w:i/>
          <w:iCs/>
          <w:sz w:val="24"/>
          <w:u w:val="single"/>
          <w:rtl/>
        </w:rPr>
        <w:t>17</w:t>
      </w:r>
      <w:r w:rsidRPr="00D74F54">
        <w:rPr>
          <w:i/>
          <w:iCs/>
          <w:sz w:val="24"/>
          <w:rtl/>
        </w:rPr>
        <w:t>.</w:t>
      </w:r>
    </w:p>
    <w:p w14:paraId="3E39858E" w14:textId="77777777" w:rsidR="00EC132D" w:rsidRPr="00CB1486" w:rsidRDefault="00EC132D"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הגדלת התקופה הקובעת לפנסיה תקציבית בשיעור של 3.33%, ובסך הכל </w:t>
      </w:r>
      <w:r>
        <w:rPr>
          <w:rStyle w:val="emailstyle17"/>
          <w:rFonts w:cs="David"/>
          <w:color w:val="auto"/>
          <w:sz w:val="22"/>
          <w:rtl/>
        </w:rPr>
        <w:t>–</w:t>
      </w:r>
      <w:r>
        <w:rPr>
          <w:rStyle w:val="emailstyle17"/>
          <w:rFonts w:cs="David" w:hint="cs"/>
          <w:color w:val="auto"/>
          <w:sz w:val="22"/>
          <w:rtl/>
        </w:rPr>
        <w:t xml:space="preserve"> </w:t>
      </w:r>
      <w:r>
        <w:rPr>
          <w:rStyle w:val="emailstyle17"/>
          <w:rFonts w:cs="David" w:hint="cs"/>
          <w:b/>
          <w:bCs/>
          <w:color w:val="auto"/>
          <w:sz w:val="22"/>
          <w:rtl/>
        </w:rPr>
        <w:t xml:space="preserve">תוספת לפנסיה בשיעור חודשי של 1,181 ₪. </w:t>
      </w:r>
    </w:p>
    <w:p w14:paraId="3FC57067" w14:textId="77777777" w:rsidR="00EC132D" w:rsidRPr="009C3D22" w:rsidRDefault="00EC132D" w:rsidP="00CB1486">
      <w:pPr>
        <w:pStyle w:val="11"/>
        <w:tabs>
          <w:tab w:val="left" w:pos="1088"/>
        </w:tabs>
        <w:spacing w:before="0" w:after="240" w:line="360" w:lineRule="auto"/>
        <w:ind w:left="1088" w:firstLine="0"/>
        <w:rPr>
          <w:rStyle w:val="emailstyle17"/>
          <w:rFonts w:cs="David"/>
          <w:color w:val="auto"/>
          <w:sz w:val="22"/>
        </w:rPr>
      </w:pPr>
      <w:r>
        <w:rPr>
          <w:rStyle w:val="emailstyle17"/>
          <w:rFonts w:cs="David" w:hint="cs"/>
          <w:color w:val="auto"/>
          <w:sz w:val="22"/>
          <w:rtl/>
        </w:rPr>
        <w:lastRenderedPageBreak/>
        <w:t xml:space="preserve">לצרכי כימות כספי: בהתחשב בגילו של התובע ונתוני הלשכה המרכזית לסטטיסטיקה התובע צפוי לחיות (סטטיסטית!) </w:t>
      </w:r>
      <w:r w:rsidR="00880231">
        <w:rPr>
          <w:rStyle w:val="emailstyle17"/>
          <w:rFonts w:cs="David" w:hint="cs"/>
          <w:color w:val="auto"/>
          <w:sz w:val="22"/>
          <w:rtl/>
        </w:rPr>
        <w:t xml:space="preserve">עוד 203 חודשים לאחר גיל 67, ובסך הכל </w:t>
      </w:r>
      <w:r w:rsidR="00880231">
        <w:rPr>
          <w:rStyle w:val="emailstyle17"/>
          <w:rFonts w:cs="David"/>
          <w:color w:val="auto"/>
          <w:sz w:val="22"/>
          <w:rtl/>
        </w:rPr>
        <w:t>–</w:t>
      </w:r>
      <w:r w:rsidR="00880231">
        <w:rPr>
          <w:rStyle w:val="emailstyle17"/>
          <w:rFonts w:cs="David" w:hint="cs"/>
          <w:color w:val="auto"/>
          <w:sz w:val="22"/>
          <w:rtl/>
        </w:rPr>
        <w:t xml:space="preserve"> </w:t>
      </w:r>
      <w:r w:rsidR="00880231">
        <w:rPr>
          <w:rStyle w:val="emailstyle17"/>
          <w:rFonts w:cs="David" w:hint="cs"/>
          <w:b/>
          <w:bCs/>
          <w:color w:val="auto"/>
          <w:sz w:val="22"/>
          <w:rtl/>
        </w:rPr>
        <w:t xml:space="preserve">239,753 ₪. </w:t>
      </w:r>
    </w:p>
    <w:p w14:paraId="1475F4C4" w14:textId="77777777" w:rsidR="00EC132D" w:rsidRDefault="00EC132D" w:rsidP="00CB1486">
      <w:pPr>
        <w:pStyle w:val="11"/>
        <w:tabs>
          <w:tab w:val="left" w:pos="1088"/>
        </w:tabs>
        <w:spacing w:before="0" w:after="240" w:line="360" w:lineRule="auto"/>
        <w:ind w:left="1088" w:firstLine="0"/>
        <w:rPr>
          <w:rStyle w:val="emailstyle17"/>
          <w:rFonts w:cs="David"/>
          <w:color w:val="auto"/>
          <w:sz w:val="22"/>
          <w:rtl/>
        </w:rPr>
      </w:pPr>
      <w:r>
        <w:rPr>
          <w:rStyle w:val="emailstyle17"/>
          <w:rFonts w:cs="David" w:hint="cs"/>
          <w:color w:val="auto"/>
          <w:sz w:val="22"/>
          <w:rtl/>
        </w:rPr>
        <w:t xml:space="preserve">ולחילופין- </w:t>
      </w:r>
    </w:p>
    <w:p w14:paraId="0C3BB269" w14:textId="77777777" w:rsidR="00EC132D" w:rsidRDefault="00880231" w:rsidP="00CB1486">
      <w:pPr>
        <w:pStyle w:val="11"/>
        <w:tabs>
          <w:tab w:val="left" w:pos="1088"/>
        </w:tabs>
        <w:spacing w:before="0" w:after="240" w:line="360" w:lineRule="auto"/>
        <w:ind w:left="1088" w:firstLine="0"/>
        <w:rPr>
          <w:rStyle w:val="emailstyle17"/>
          <w:rFonts w:cs="David"/>
          <w:color w:val="auto"/>
          <w:sz w:val="22"/>
        </w:rPr>
      </w:pPr>
      <w:r w:rsidRPr="009C3D22">
        <w:rPr>
          <w:rStyle w:val="emailstyle17"/>
          <w:rFonts w:cs="David" w:hint="cs"/>
          <w:color w:val="auto"/>
          <w:sz w:val="22"/>
          <w:rtl/>
        </w:rPr>
        <w:t xml:space="preserve">פיצויים על שרות עודף של 20 חודשים </w:t>
      </w:r>
      <w:r>
        <w:rPr>
          <w:rStyle w:val="emailstyle17"/>
          <w:rFonts w:cs="David" w:hint="cs"/>
          <w:color w:val="auto"/>
          <w:sz w:val="22"/>
          <w:rtl/>
        </w:rPr>
        <w:t xml:space="preserve">בסך של </w:t>
      </w:r>
      <w:r w:rsidRPr="009C3D22">
        <w:rPr>
          <w:rStyle w:val="emailstyle17"/>
          <w:rFonts w:cs="David" w:hint="cs"/>
          <w:color w:val="auto"/>
          <w:sz w:val="22"/>
          <w:rtl/>
        </w:rPr>
        <w:t>59,111 ₪</w:t>
      </w:r>
      <w:r>
        <w:rPr>
          <w:rStyle w:val="emailstyle17"/>
          <w:rFonts w:cs="David" w:hint="cs"/>
          <w:color w:val="auto"/>
          <w:sz w:val="22"/>
          <w:rtl/>
        </w:rPr>
        <w:t xml:space="preserve">, וכן </w:t>
      </w:r>
      <w:r w:rsidR="00EC132D">
        <w:rPr>
          <w:rStyle w:val="emailstyle17"/>
          <w:rFonts w:cs="David" w:hint="cs"/>
          <w:color w:val="auto"/>
          <w:sz w:val="22"/>
          <w:rtl/>
        </w:rPr>
        <w:t>הפרשות לקופת גמל עבור שכר הבסיס (בהנחה שהתובע לא ימשיך לצבור זכויות פנסיה תקציבית, בשיעור של 6%, ובסך של 42,564 ₪.</w:t>
      </w:r>
    </w:p>
    <w:p w14:paraId="69382A41" w14:textId="77777777" w:rsidR="0088023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sidRPr="009C3D22">
        <w:rPr>
          <w:rStyle w:val="emailstyle17"/>
          <w:rFonts w:cs="David" w:hint="cs"/>
          <w:color w:val="auto"/>
          <w:sz w:val="22"/>
          <w:rtl/>
        </w:rPr>
        <w:t xml:space="preserve">התובע זכאי להפרשות לקרן ההשתלמות בשיעור של 7.5% </w:t>
      </w:r>
      <w:r>
        <w:rPr>
          <w:rStyle w:val="emailstyle17"/>
          <w:rFonts w:cs="David" w:hint="cs"/>
          <w:color w:val="auto"/>
          <w:sz w:val="22"/>
          <w:rtl/>
        </w:rPr>
        <w:t xml:space="preserve">בסך של </w:t>
      </w:r>
      <w:r w:rsidRPr="009C3D22">
        <w:rPr>
          <w:rStyle w:val="emailstyle17"/>
          <w:rFonts w:cs="David" w:hint="cs"/>
          <w:color w:val="auto"/>
          <w:sz w:val="22"/>
          <w:rtl/>
        </w:rPr>
        <w:t>53,200 ₪</w:t>
      </w:r>
      <w:r w:rsidRPr="009C3D22" w:rsidDel="00EC132D">
        <w:rPr>
          <w:rStyle w:val="emailstyle17"/>
          <w:rFonts w:cs="David" w:hint="cs"/>
          <w:color w:val="auto"/>
          <w:sz w:val="22"/>
          <w:rtl/>
        </w:rPr>
        <w:t>.</w:t>
      </w:r>
      <w:r w:rsidRPr="00CB1486">
        <w:rPr>
          <w:rStyle w:val="emailstyle17"/>
          <w:rFonts w:cs="David" w:hint="cs"/>
          <w:color w:val="auto"/>
          <w:sz w:val="22"/>
          <w:rtl/>
        </w:rPr>
        <w:t xml:space="preserve"> </w:t>
      </w:r>
    </w:p>
    <w:p w14:paraId="2AB9DDBA" w14:textId="77777777" w:rsidR="0088023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דמי כלכלה (שלא נדרשות קבלות בגינן) </w:t>
      </w:r>
      <w:r>
        <w:rPr>
          <w:rStyle w:val="emailstyle17"/>
          <w:rFonts w:cs="David"/>
          <w:color w:val="auto"/>
          <w:sz w:val="22"/>
          <w:rtl/>
        </w:rPr>
        <w:t>–</w:t>
      </w:r>
      <w:r>
        <w:rPr>
          <w:rStyle w:val="emailstyle17"/>
          <w:rFonts w:cs="David" w:hint="cs"/>
          <w:color w:val="auto"/>
          <w:sz w:val="22"/>
          <w:rtl/>
        </w:rPr>
        <w:t xml:space="preserve"> בסך של 772 ₪ לחודש, ובסך הכל </w:t>
      </w:r>
      <w:r>
        <w:rPr>
          <w:rStyle w:val="emailstyle17"/>
          <w:rFonts w:cs="David"/>
          <w:color w:val="auto"/>
          <w:sz w:val="22"/>
          <w:rtl/>
        </w:rPr>
        <w:t>–</w:t>
      </w:r>
      <w:r>
        <w:rPr>
          <w:rStyle w:val="emailstyle17"/>
          <w:rFonts w:cs="David" w:hint="cs"/>
          <w:color w:val="auto"/>
          <w:sz w:val="22"/>
          <w:rtl/>
        </w:rPr>
        <w:t xml:space="preserve"> 15,440 ₪.</w:t>
      </w:r>
    </w:p>
    <w:p w14:paraId="377BE171" w14:textId="77777777" w:rsidR="0088023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אחזקת רכב רמה ד' (הוצאות קבועות ללא דווח וללא הצגת קבלות) </w:t>
      </w:r>
      <w:r>
        <w:rPr>
          <w:rStyle w:val="emailstyle17"/>
          <w:rFonts w:cs="David"/>
          <w:color w:val="auto"/>
          <w:sz w:val="22"/>
          <w:rtl/>
        </w:rPr>
        <w:t>–</w:t>
      </w:r>
      <w:r>
        <w:rPr>
          <w:rStyle w:val="emailstyle17"/>
          <w:rFonts w:cs="David" w:hint="cs"/>
          <w:color w:val="auto"/>
          <w:sz w:val="22"/>
          <w:rtl/>
        </w:rPr>
        <w:t xml:space="preserve"> 1,352 ₪ לחודש, ובסך הכל </w:t>
      </w:r>
      <w:r>
        <w:rPr>
          <w:rStyle w:val="emailstyle17"/>
          <w:rFonts w:cs="David"/>
          <w:color w:val="auto"/>
          <w:sz w:val="22"/>
          <w:rtl/>
        </w:rPr>
        <w:t>–</w:t>
      </w:r>
      <w:r>
        <w:rPr>
          <w:rStyle w:val="emailstyle17"/>
          <w:rFonts w:cs="David" w:hint="cs"/>
          <w:color w:val="auto"/>
          <w:sz w:val="22"/>
          <w:rtl/>
        </w:rPr>
        <w:t xml:space="preserve"> 27,040 ₪.</w:t>
      </w:r>
    </w:p>
    <w:p w14:paraId="268480B9" w14:textId="77777777" w:rsidR="0088023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קצובת הבראה </w:t>
      </w:r>
      <w:r>
        <w:rPr>
          <w:rStyle w:val="emailstyle17"/>
          <w:rFonts w:cs="David"/>
          <w:color w:val="auto"/>
          <w:sz w:val="22"/>
          <w:rtl/>
        </w:rPr>
        <w:t>–</w:t>
      </w:r>
      <w:r>
        <w:rPr>
          <w:rStyle w:val="emailstyle17"/>
          <w:rFonts w:cs="David" w:hint="cs"/>
          <w:color w:val="auto"/>
          <w:sz w:val="22"/>
          <w:rtl/>
        </w:rPr>
        <w:t xml:space="preserve"> בשיעור של 4,620 ₪ לשנה, ובסך הכל </w:t>
      </w:r>
      <w:r>
        <w:rPr>
          <w:rStyle w:val="emailstyle17"/>
          <w:rFonts w:cs="David"/>
          <w:color w:val="auto"/>
          <w:sz w:val="22"/>
          <w:rtl/>
        </w:rPr>
        <w:t>–</w:t>
      </w:r>
      <w:r>
        <w:rPr>
          <w:rStyle w:val="emailstyle17"/>
          <w:rFonts w:cs="David" w:hint="cs"/>
          <w:color w:val="auto"/>
          <w:sz w:val="22"/>
          <w:rtl/>
        </w:rPr>
        <w:t xml:space="preserve"> 7,700 ₪.</w:t>
      </w:r>
    </w:p>
    <w:p w14:paraId="444AF66C" w14:textId="77777777" w:rsidR="00E30409" w:rsidRDefault="00E30409" w:rsidP="003A72DA">
      <w:pPr>
        <w:pStyle w:val="11"/>
        <w:numPr>
          <w:ilvl w:val="0"/>
          <w:numId w:val="14"/>
        </w:numPr>
        <w:tabs>
          <w:tab w:val="clear" w:pos="360"/>
          <w:tab w:val="left" w:pos="566"/>
        </w:tabs>
        <w:spacing w:before="0" w:after="480" w:line="360" w:lineRule="auto"/>
        <w:ind w:left="566" w:right="0"/>
        <w:rPr>
          <w:rStyle w:val="emailstyle17"/>
          <w:rFonts w:cs="David"/>
          <w:color w:val="auto"/>
          <w:sz w:val="22"/>
        </w:rPr>
      </w:pPr>
      <w:r w:rsidRPr="00B35087">
        <w:rPr>
          <w:rStyle w:val="emailstyle17"/>
          <w:rFonts w:cs="David" w:hint="cs"/>
          <w:color w:val="auto"/>
          <w:sz w:val="22"/>
          <w:rtl/>
        </w:rPr>
        <w:t xml:space="preserve">מאחר שהתובע יהיה זכאי לגימלה, ועל מנת למנוע טענה בדבר כפל תשלומים, יש לנכות מסכום זה את הגימלה </w:t>
      </w:r>
      <w:r w:rsidR="003A72DA">
        <w:rPr>
          <w:rStyle w:val="emailstyle17"/>
          <w:rFonts w:cs="David" w:hint="cs"/>
          <w:color w:val="auto"/>
          <w:sz w:val="22"/>
          <w:rtl/>
        </w:rPr>
        <w:t>שקיבל</w:t>
      </w:r>
      <w:r w:rsidRPr="00B35087">
        <w:rPr>
          <w:rStyle w:val="emailstyle17"/>
          <w:rFonts w:cs="David" w:hint="cs"/>
          <w:color w:val="auto"/>
          <w:sz w:val="22"/>
          <w:rtl/>
        </w:rPr>
        <w:t xml:space="preserve"> התובע</w:t>
      </w:r>
      <w:r w:rsidR="003A72DA">
        <w:rPr>
          <w:rStyle w:val="emailstyle17"/>
          <w:rFonts w:cs="David" w:hint="cs"/>
          <w:color w:val="auto"/>
          <w:sz w:val="22"/>
          <w:rtl/>
        </w:rPr>
        <w:t xml:space="preserve"> בתקופה זאת</w:t>
      </w:r>
      <w:r w:rsidRPr="00B35087">
        <w:rPr>
          <w:rStyle w:val="emailstyle17"/>
          <w:rFonts w:cs="David" w:hint="cs"/>
          <w:color w:val="auto"/>
          <w:sz w:val="22"/>
          <w:rtl/>
        </w:rPr>
        <w:t xml:space="preserve">, </w:t>
      </w:r>
      <w:r w:rsidR="00830037" w:rsidRPr="00B35087">
        <w:rPr>
          <w:rStyle w:val="emailstyle17"/>
          <w:rFonts w:cs="David" w:hint="cs"/>
          <w:color w:val="auto"/>
          <w:sz w:val="22"/>
          <w:rtl/>
        </w:rPr>
        <w:t>העומדת</w:t>
      </w:r>
      <w:r w:rsidRPr="00B35087">
        <w:rPr>
          <w:rStyle w:val="emailstyle17"/>
          <w:rFonts w:cs="David" w:hint="cs"/>
          <w:color w:val="auto"/>
          <w:sz w:val="22"/>
          <w:rtl/>
        </w:rPr>
        <w:t xml:space="preserve"> על סך של _____ ₪.</w:t>
      </w:r>
      <w:r w:rsidR="00EC132D">
        <w:rPr>
          <w:rStyle w:val="emailstyle17"/>
          <w:rFonts w:cs="David" w:hint="cs"/>
          <w:color w:val="auto"/>
          <w:sz w:val="22"/>
          <w:rtl/>
        </w:rPr>
        <w:t xml:space="preserve"> </w:t>
      </w:r>
      <w:r w:rsidR="00EC132D" w:rsidRPr="00CB1486">
        <w:rPr>
          <w:rStyle w:val="emailstyle17"/>
          <w:rFonts w:cs="David" w:hint="cs"/>
          <w:color w:val="auto"/>
          <w:sz w:val="22"/>
          <w:highlight w:val="yellow"/>
          <w:rtl/>
        </w:rPr>
        <w:t>אני צריך לדעת כמה לקזז</w:t>
      </w:r>
    </w:p>
    <w:p w14:paraId="0ADC7670" w14:textId="77777777" w:rsidR="003A72DA" w:rsidRDefault="003A72DA" w:rsidP="00726756">
      <w:pPr>
        <w:pStyle w:val="2"/>
        <w:numPr>
          <w:ilvl w:val="1"/>
          <w:numId w:val="18"/>
        </w:numPr>
        <w:tabs>
          <w:tab w:val="clear" w:pos="566"/>
          <w:tab w:val="left" w:pos="521"/>
        </w:tabs>
        <w:spacing w:after="240"/>
        <w:ind w:left="521" w:hanging="284"/>
        <w:rPr>
          <w:szCs w:val="24"/>
          <w:lang w:eastAsia="en-US"/>
        </w:rPr>
      </w:pPr>
      <w:r>
        <w:rPr>
          <w:rFonts w:hint="cs"/>
          <w:szCs w:val="24"/>
          <w:rtl/>
          <w:lang w:eastAsia="en-US"/>
        </w:rPr>
        <w:t xml:space="preserve">סעד הצהרתי </w:t>
      </w:r>
      <w:r w:rsidR="00F22363">
        <w:rPr>
          <w:rFonts w:hint="cs"/>
          <w:szCs w:val="24"/>
          <w:rtl/>
          <w:lang w:eastAsia="en-US"/>
        </w:rPr>
        <w:t xml:space="preserve">וכספי </w:t>
      </w:r>
      <w:r>
        <w:rPr>
          <w:rFonts w:hint="cs"/>
          <w:szCs w:val="24"/>
          <w:rtl/>
          <w:lang w:eastAsia="en-US"/>
        </w:rPr>
        <w:t>בעניין הפנסיה</w:t>
      </w:r>
    </w:p>
    <w:p w14:paraId="46B85B10" w14:textId="77777777" w:rsidR="003A72DA" w:rsidRDefault="00F22363" w:rsidP="00F22363">
      <w:pPr>
        <w:pStyle w:val="11"/>
        <w:numPr>
          <w:ilvl w:val="0"/>
          <w:numId w:val="14"/>
        </w:numPr>
        <w:tabs>
          <w:tab w:val="clear" w:pos="360"/>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התובע יטען כי הוא זכאי לפנסיה לפי שכר קובע של __________ ₪, בהתאם לאמור לעיל.</w:t>
      </w:r>
    </w:p>
    <w:p w14:paraId="298A4D61" w14:textId="77777777" w:rsidR="00F22363" w:rsidRDefault="00F22363" w:rsidP="00F22363">
      <w:pPr>
        <w:pStyle w:val="11"/>
        <w:numPr>
          <w:ilvl w:val="0"/>
          <w:numId w:val="14"/>
        </w:numPr>
        <w:tabs>
          <w:tab w:val="clear" w:pos="360"/>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בהתאם, התובע זכאי להפרשי פנסיה רטרואקטיביים כדלקמן:</w:t>
      </w:r>
    </w:p>
    <w:p w14:paraId="39C7508A" w14:textId="77777777" w:rsidR="00F22363" w:rsidRDefault="00F22363" w:rsidP="00F22363">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2012 </w:t>
      </w:r>
      <w:r>
        <w:rPr>
          <w:rStyle w:val="emailstyle17"/>
          <w:rFonts w:cs="David"/>
          <w:color w:val="auto"/>
          <w:sz w:val="22"/>
          <w:rtl/>
        </w:rPr>
        <w:t>–</w:t>
      </w:r>
      <w:r>
        <w:rPr>
          <w:rStyle w:val="emailstyle17"/>
          <w:rFonts w:cs="David" w:hint="cs"/>
          <w:color w:val="auto"/>
          <w:sz w:val="22"/>
          <w:rtl/>
        </w:rPr>
        <w:t xml:space="preserve"> </w:t>
      </w:r>
    </w:p>
    <w:p w14:paraId="2E6990DB" w14:textId="77777777" w:rsidR="00F22363" w:rsidRDefault="00F22363" w:rsidP="00F22363">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2013 </w:t>
      </w:r>
      <w:r>
        <w:rPr>
          <w:rStyle w:val="emailstyle17"/>
          <w:rFonts w:cs="David"/>
          <w:color w:val="auto"/>
          <w:sz w:val="22"/>
          <w:rtl/>
        </w:rPr>
        <w:t>–</w:t>
      </w:r>
      <w:r>
        <w:rPr>
          <w:rStyle w:val="emailstyle17"/>
          <w:rFonts w:cs="David" w:hint="cs"/>
          <w:color w:val="auto"/>
          <w:sz w:val="22"/>
          <w:rtl/>
        </w:rPr>
        <w:t xml:space="preserve"> </w:t>
      </w:r>
    </w:p>
    <w:p w14:paraId="22E6E96B" w14:textId="77777777" w:rsidR="00F22363" w:rsidRDefault="00F22363" w:rsidP="00F22363">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w:t>
      </w:r>
    </w:p>
    <w:p w14:paraId="0F9568C5" w14:textId="77777777" w:rsidR="00F22363" w:rsidRDefault="00F22363" w:rsidP="00F22363">
      <w:pPr>
        <w:pStyle w:val="11"/>
        <w:tabs>
          <w:tab w:val="left" w:pos="1088"/>
        </w:tabs>
        <w:spacing w:before="0" w:after="240" w:line="360" w:lineRule="auto"/>
        <w:ind w:left="521" w:firstLine="0"/>
        <w:rPr>
          <w:rStyle w:val="emailstyle17"/>
          <w:rFonts w:cs="David"/>
          <w:color w:val="auto"/>
          <w:sz w:val="22"/>
          <w:rtl/>
        </w:rPr>
      </w:pPr>
      <w:r>
        <w:rPr>
          <w:rStyle w:val="emailstyle17"/>
          <w:rFonts w:cs="David" w:hint="cs"/>
          <w:color w:val="auto"/>
          <w:sz w:val="22"/>
          <w:rtl/>
        </w:rPr>
        <w:t>בסך הכל זכאי התובע להפרשי פנסיה בסכום של ___________ ₪.</w:t>
      </w:r>
    </w:p>
    <w:p w14:paraId="71E0F833" w14:textId="77777777" w:rsidR="00F22363" w:rsidRPr="00F22363" w:rsidRDefault="00F22363" w:rsidP="008A71FF">
      <w:pPr>
        <w:pStyle w:val="11"/>
        <w:numPr>
          <w:ilvl w:val="0"/>
          <w:numId w:val="14"/>
        </w:numPr>
        <w:tabs>
          <w:tab w:val="clear" w:pos="360"/>
          <w:tab w:val="left" w:pos="566"/>
        </w:tabs>
        <w:spacing w:before="0" w:after="240" w:line="360" w:lineRule="auto"/>
        <w:ind w:left="566" w:right="0"/>
        <w:rPr>
          <w:rStyle w:val="emailstyle17"/>
          <w:rFonts w:cs="David"/>
          <w:color w:val="auto"/>
          <w:sz w:val="22"/>
        </w:rPr>
      </w:pPr>
      <w:r w:rsidRPr="00F22363">
        <w:rPr>
          <w:rStyle w:val="emailstyle17"/>
          <w:rFonts w:cs="David" w:hint="cs"/>
          <w:color w:val="auto"/>
          <w:sz w:val="22"/>
          <w:rtl/>
        </w:rPr>
        <w:t xml:space="preserve">למצער יטען התובע כי הוא זכאי לפיצוי כספי </w:t>
      </w:r>
      <w:r w:rsidR="008A71FF">
        <w:rPr>
          <w:rStyle w:val="emailstyle17"/>
          <w:rFonts w:cs="David" w:hint="cs"/>
          <w:color w:val="auto"/>
          <w:sz w:val="22"/>
          <w:rtl/>
        </w:rPr>
        <w:t>בגובה ההפרש בשל הפרת חובת השוויון ו/או הפרת חובות תום הלב וההגינות.</w:t>
      </w:r>
    </w:p>
    <w:p w14:paraId="5E9EA3ED" w14:textId="77777777" w:rsidR="00F22363" w:rsidRPr="00703BDA" w:rsidRDefault="00F22363" w:rsidP="00F22363">
      <w:pPr>
        <w:pStyle w:val="11"/>
        <w:tabs>
          <w:tab w:val="left" w:pos="1088"/>
        </w:tabs>
        <w:spacing w:before="0" w:after="240" w:line="360" w:lineRule="auto"/>
        <w:ind w:left="521" w:firstLine="0"/>
        <w:rPr>
          <w:rStyle w:val="emailstyle17"/>
          <w:rFonts w:cs="David"/>
          <w:color w:val="auto"/>
          <w:sz w:val="22"/>
        </w:rPr>
      </w:pPr>
    </w:p>
    <w:p w14:paraId="0703AE6B" w14:textId="77777777" w:rsidR="006E7D6C" w:rsidRPr="00EB06C7" w:rsidRDefault="006E7D6C" w:rsidP="00726756">
      <w:pPr>
        <w:pStyle w:val="2"/>
        <w:numPr>
          <w:ilvl w:val="1"/>
          <w:numId w:val="18"/>
        </w:numPr>
        <w:tabs>
          <w:tab w:val="clear" w:pos="566"/>
          <w:tab w:val="left" w:pos="521"/>
        </w:tabs>
        <w:spacing w:after="240"/>
        <w:ind w:left="521" w:hanging="284"/>
        <w:rPr>
          <w:szCs w:val="24"/>
          <w:lang w:eastAsia="en-US"/>
        </w:rPr>
      </w:pPr>
      <w:r w:rsidRPr="00D51CEB">
        <w:rPr>
          <w:rFonts w:hint="cs"/>
          <w:szCs w:val="24"/>
          <w:rtl/>
          <w:lang w:eastAsia="en-US"/>
        </w:rPr>
        <w:lastRenderedPageBreak/>
        <w:t>עגמת נפש ופיצוי בגין פיטורים שלא כדין</w:t>
      </w:r>
    </w:p>
    <w:p w14:paraId="3346E0E4" w14:textId="77777777" w:rsidR="006E7D6C" w:rsidRPr="00D74F54" w:rsidRDefault="006E7D6C" w:rsidP="00726756">
      <w:pPr>
        <w:pStyle w:val="11"/>
        <w:numPr>
          <w:ilvl w:val="0"/>
          <w:numId w:val="14"/>
        </w:numPr>
        <w:tabs>
          <w:tab w:val="clear" w:pos="360"/>
          <w:tab w:val="left" w:pos="566"/>
        </w:tabs>
        <w:spacing w:before="0" w:after="240" w:line="360" w:lineRule="auto"/>
        <w:ind w:left="566" w:right="0"/>
        <w:rPr>
          <w:rFonts w:ascii="Arial" w:hAnsi="Arial"/>
          <w:sz w:val="22"/>
        </w:rPr>
      </w:pPr>
      <w:r w:rsidRPr="00726756">
        <w:rPr>
          <w:rFonts w:hint="cs"/>
          <w:rtl/>
        </w:rPr>
        <w:t>מעש</w:t>
      </w:r>
      <w:r w:rsidRPr="00D74F54">
        <w:rPr>
          <w:rFonts w:hint="cs"/>
          <w:rtl/>
        </w:rPr>
        <w:t xml:space="preserve">יה ומחדליה של </w:t>
      </w:r>
      <w:r w:rsidR="009E4D90" w:rsidRPr="00D74F54">
        <w:rPr>
          <w:rFonts w:hint="cs"/>
          <w:rtl/>
        </w:rPr>
        <w:t>הנתבעת</w:t>
      </w:r>
      <w:r w:rsidRPr="00D74F54">
        <w:rPr>
          <w:rFonts w:hint="cs"/>
          <w:rtl/>
        </w:rPr>
        <w:t xml:space="preserve">, </w:t>
      </w:r>
      <w:r w:rsidR="009E4D90" w:rsidRPr="00D74F54">
        <w:rPr>
          <w:rFonts w:hint="cs"/>
          <w:rtl/>
        </w:rPr>
        <w:t>ובעיקר הדרך בה הופסקה עבודתו של התובע, גרמו לתובע</w:t>
      </w:r>
      <w:r w:rsidRPr="00D74F54">
        <w:rPr>
          <w:rFonts w:hint="cs"/>
          <w:rtl/>
        </w:rPr>
        <w:t xml:space="preserve"> עגמת נפש רבה. בנסיבות אלה</w:t>
      </w:r>
      <w:r w:rsidR="009E4D90" w:rsidRPr="00D74F54">
        <w:rPr>
          <w:rFonts w:hint="cs"/>
          <w:rtl/>
        </w:rPr>
        <w:t xml:space="preserve"> זכאי</w:t>
      </w:r>
      <w:r w:rsidRPr="00D74F54">
        <w:rPr>
          <w:rFonts w:hint="cs"/>
          <w:rtl/>
        </w:rPr>
        <w:t xml:space="preserve"> </w:t>
      </w:r>
      <w:r w:rsidR="001907C8" w:rsidRPr="00D74F54">
        <w:rPr>
          <w:rFonts w:hint="cs"/>
          <w:rtl/>
        </w:rPr>
        <w:t>התובע</w:t>
      </w:r>
      <w:r w:rsidR="009E4D90" w:rsidRPr="00D74F54">
        <w:rPr>
          <w:rFonts w:hint="cs"/>
          <w:rtl/>
        </w:rPr>
        <w:t xml:space="preserve"> לפיצוי בגין עגמת הנפש ובגין הליך הפיטורים הלא תקין</w:t>
      </w:r>
      <w:r w:rsidRPr="00D74F54">
        <w:rPr>
          <w:rFonts w:hint="cs"/>
          <w:rtl/>
        </w:rPr>
        <w:t xml:space="preserve">. </w:t>
      </w:r>
    </w:p>
    <w:p w14:paraId="412E5023" w14:textId="77777777" w:rsidR="005252F7" w:rsidRDefault="00D14404" w:rsidP="00CB1486">
      <w:pPr>
        <w:pStyle w:val="11"/>
        <w:numPr>
          <w:ilvl w:val="0"/>
          <w:numId w:val="14"/>
        </w:numPr>
        <w:tabs>
          <w:tab w:val="clear" w:pos="360"/>
          <w:tab w:val="left" w:pos="566"/>
        </w:tabs>
        <w:spacing w:before="0" w:after="240" w:line="360" w:lineRule="auto"/>
        <w:ind w:left="566" w:right="0"/>
      </w:pPr>
      <w:r>
        <w:rPr>
          <w:rFonts w:hint="cs"/>
          <w:rtl/>
        </w:rPr>
        <w:t>בתוקף תפקידו כחשב בכיר היה התובע אחראי לביצוע תקציב של יותר ממ</w:t>
      </w:r>
      <w:r w:rsidR="005252F7">
        <w:rPr>
          <w:rFonts w:hint="cs"/>
          <w:rtl/>
        </w:rPr>
        <w:t>י</w:t>
      </w:r>
      <w:r>
        <w:rPr>
          <w:rFonts w:hint="cs"/>
          <w:rtl/>
        </w:rPr>
        <w:t>ליארד ומאתיים מ</w:t>
      </w:r>
      <w:r w:rsidR="005252F7">
        <w:rPr>
          <w:rFonts w:hint="cs"/>
          <w:rtl/>
        </w:rPr>
        <w:t>י</w:t>
      </w:r>
      <w:r>
        <w:rPr>
          <w:rFonts w:hint="cs"/>
          <w:rtl/>
        </w:rPr>
        <w:t xml:space="preserve">ליון </w:t>
      </w:r>
      <w:r w:rsidR="005252F7">
        <w:rPr>
          <w:rFonts w:hint="cs"/>
          <w:rtl/>
        </w:rPr>
        <w:t>₪;</w:t>
      </w:r>
      <w:r>
        <w:rPr>
          <w:rFonts w:hint="cs"/>
          <w:rtl/>
        </w:rPr>
        <w:t xml:space="preserve"> היה חבר מרכזי בו</w:t>
      </w:r>
      <w:r w:rsidR="005252F7">
        <w:rPr>
          <w:rFonts w:hint="cs"/>
          <w:rtl/>
        </w:rPr>
        <w:t>ו</w:t>
      </w:r>
      <w:r>
        <w:rPr>
          <w:rFonts w:hint="cs"/>
          <w:rtl/>
        </w:rPr>
        <w:t xml:space="preserve">עדות תמיכה בעל זכות וטו, </w:t>
      </w:r>
      <w:r w:rsidR="005252F7">
        <w:rPr>
          <w:rFonts w:hint="cs"/>
          <w:rtl/>
        </w:rPr>
        <w:t>ובעל השפעה על כל המערכות הרלוונטיות;</w:t>
      </w:r>
      <w:r>
        <w:rPr>
          <w:rFonts w:hint="cs"/>
          <w:rtl/>
        </w:rPr>
        <w:t xml:space="preserve"> עמד במוקד פעילות </w:t>
      </w:r>
      <w:r w:rsidR="005252F7">
        <w:rPr>
          <w:rFonts w:hint="cs"/>
          <w:rtl/>
        </w:rPr>
        <w:t>ענ</w:t>
      </w:r>
      <w:r>
        <w:rPr>
          <w:rFonts w:hint="cs"/>
          <w:rtl/>
        </w:rPr>
        <w:t>פה וקשר יומיומי עם מנהלי מוסדות רבים, חברי כנסת, גורמים משפטיים כלכליים ומקצועיים ברמות הגבוהות ביותר</w:t>
      </w:r>
      <w:r w:rsidR="005252F7" w:rsidRPr="009C3D22">
        <w:rPr>
          <w:rFonts w:hint="cs"/>
          <w:rtl/>
        </w:rPr>
        <w:t>;</w:t>
      </w:r>
      <w:r w:rsidRPr="009C3D22">
        <w:rPr>
          <w:rFonts w:hint="cs"/>
          <w:rtl/>
        </w:rPr>
        <w:t xml:space="preserve"> </w:t>
      </w:r>
      <w:r w:rsidR="005252F7" w:rsidRPr="00CB1486">
        <w:rPr>
          <w:rFonts w:hint="cs"/>
          <w:rtl/>
        </w:rPr>
        <w:t>ועוד</w:t>
      </w:r>
      <w:r>
        <w:rPr>
          <w:rFonts w:hint="cs"/>
          <w:rtl/>
        </w:rPr>
        <w:t xml:space="preserve">. </w:t>
      </w:r>
    </w:p>
    <w:p w14:paraId="28C5293B" w14:textId="77777777" w:rsidR="00D14404" w:rsidRDefault="00D14404" w:rsidP="00CB1486">
      <w:pPr>
        <w:pStyle w:val="11"/>
        <w:tabs>
          <w:tab w:val="left" w:pos="566"/>
        </w:tabs>
        <w:spacing w:before="0" w:after="240" w:line="360" w:lineRule="auto"/>
        <w:ind w:left="566" w:firstLine="0"/>
      </w:pPr>
      <w:r>
        <w:rPr>
          <w:rFonts w:hint="cs"/>
          <w:rtl/>
        </w:rPr>
        <w:t>פיטורי</w:t>
      </w:r>
      <w:r w:rsidR="005252F7">
        <w:rPr>
          <w:rFonts w:hint="cs"/>
          <w:rtl/>
        </w:rPr>
        <w:t>ו</w:t>
      </w:r>
      <w:r>
        <w:rPr>
          <w:rFonts w:hint="cs"/>
          <w:rtl/>
        </w:rPr>
        <w:t xml:space="preserve"> ניתקוהו באחת מכל אלה, כשהוא בשיא כוחו, </w:t>
      </w:r>
      <w:r w:rsidR="005252F7">
        <w:rPr>
          <w:rFonts w:hint="cs"/>
          <w:rtl/>
        </w:rPr>
        <w:t>ו</w:t>
      </w:r>
      <w:r>
        <w:rPr>
          <w:rFonts w:hint="cs"/>
          <w:rtl/>
        </w:rPr>
        <w:t xml:space="preserve">ללא הערכות </w:t>
      </w:r>
      <w:r w:rsidR="005252F7">
        <w:rPr>
          <w:rFonts w:hint="cs"/>
          <w:rtl/>
        </w:rPr>
        <w:t xml:space="preserve">מתאימה </w:t>
      </w:r>
      <w:r>
        <w:rPr>
          <w:rFonts w:hint="cs"/>
          <w:rtl/>
        </w:rPr>
        <w:t xml:space="preserve">לתעסוקה </w:t>
      </w:r>
      <w:r w:rsidR="005252F7">
        <w:rPr>
          <w:rFonts w:hint="cs"/>
          <w:rtl/>
        </w:rPr>
        <w:t>חלופית.</w:t>
      </w:r>
      <w:r>
        <w:rPr>
          <w:rFonts w:hint="cs"/>
          <w:rtl/>
        </w:rPr>
        <w:t xml:space="preserve"> גם במערכת הסובבת אותו, לרבות עובדי מחלקתו, איש לא היה ערוך לסילוקו הפתאומי כך שאפילו מסיבת פרידה סמלית, לא נערכה לכבודו (אחרי 42 שנה בשרות המדינה ויותר משבע שנים בתפקידו כחשב בכיר באגף למוסדות תורניים).</w:t>
      </w:r>
    </w:p>
    <w:p w14:paraId="2ECB8018" w14:textId="77777777" w:rsidR="00D14404" w:rsidRPr="008B15BC" w:rsidRDefault="00D14404" w:rsidP="00CB1486">
      <w:pPr>
        <w:pStyle w:val="11"/>
        <w:numPr>
          <w:ilvl w:val="0"/>
          <w:numId w:val="14"/>
        </w:numPr>
        <w:tabs>
          <w:tab w:val="clear" w:pos="360"/>
          <w:tab w:val="left" w:pos="566"/>
        </w:tabs>
        <w:spacing w:before="0" w:after="240" w:line="360" w:lineRule="auto"/>
        <w:ind w:left="566" w:right="0"/>
      </w:pPr>
      <w:r>
        <w:rPr>
          <w:rFonts w:hint="cs"/>
          <w:rtl/>
        </w:rPr>
        <w:t xml:space="preserve"> על רקע זה, קשה לתאר את ההרגשה הטראומטית של סילוק מהעבודה</w:t>
      </w:r>
      <w:r w:rsidR="005252F7">
        <w:rPr>
          <w:rFonts w:hint="cs"/>
          <w:rtl/>
        </w:rPr>
        <w:t xml:space="preserve"> כ</w:t>
      </w:r>
      <w:r>
        <w:rPr>
          <w:rFonts w:hint="cs"/>
          <w:rtl/>
        </w:rPr>
        <w:t>מ</w:t>
      </w:r>
      <w:r w:rsidR="005252F7">
        <w:rPr>
          <w:rFonts w:hint="cs"/>
          <w:rtl/>
        </w:rPr>
        <w:t>סי</w:t>
      </w:r>
      <w:r>
        <w:rPr>
          <w:rFonts w:hint="cs"/>
          <w:rtl/>
        </w:rPr>
        <w:t>ג גבול, ואיומים על תביעה פלילית כאמצעי לחץ להשתקת התובע. כל אלה, והלילות הארוכים של חוסר שינה גרמו לתובע עגמת נפש גדולה וממושכת שהשליכו גם על חייו הפרטיים.</w:t>
      </w:r>
      <w:r w:rsidRPr="008B15BC">
        <w:rPr>
          <w:rFonts w:hint="cs"/>
          <w:rtl/>
        </w:rPr>
        <w:t xml:space="preserve"> </w:t>
      </w:r>
    </w:p>
    <w:p w14:paraId="4FFDF362" w14:textId="77777777" w:rsidR="006E7D6C" w:rsidRDefault="009E4D90" w:rsidP="00CB1486">
      <w:pPr>
        <w:numPr>
          <w:ilvl w:val="0"/>
          <w:numId w:val="14"/>
        </w:numPr>
        <w:tabs>
          <w:tab w:val="clear" w:pos="360"/>
          <w:tab w:val="left" w:pos="566"/>
          <w:tab w:val="left" w:pos="651"/>
        </w:tabs>
        <w:spacing w:after="480" w:line="360" w:lineRule="auto"/>
        <w:ind w:left="566" w:right="0"/>
        <w:jc w:val="both"/>
        <w:rPr>
          <w:rFonts w:cs="David"/>
        </w:rPr>
      </w:pPr>
      <w:r w:rsidRPr="00D74F54">
        <w:rPr>
          <w:rFonts w:cs="David" w:hint="cs"/>
          <w:rtl/>
        </w:rPr>
        <w:t>בנסיבות אלה זכאי</w:t>
      </w:r>
      <w:r w:rsidR="006E7D6C" w:rsidRPr="00D74F54">
        <w:rPr>
          <w:rFonts w:cs="David" w:hint="cs"/>
          <w:rtl/>
        </w:rPr>
        <w:t xml:space="preserve"> </w:t>
      </w:r>
      <w:r w:rsidR="001907C8" w:rsidRPr="00D74F54">
        <w:rPr>
          <w:rFonts w:cs="David" w:hint="cs"/>
          <w:rtl/>
        </w:rPr>
        <w:t>התובע</w:t>
      </w:r>
      <w:r w:rsidR="006E7D6C" w:rsidRPr="00D74F54">
        <w:rPr>
          <w:rFonts w:cs="David" w:hint="cs"/>
          <w:rtl/>
        </w:rPr>
        <w:t xml:space="preserve"> לפיצוי משמעותי על עגמת הנפש ועל </w:t>
      </w:r>
      <w:r w:rsidR="00485DE7" w:rsidRPr="00D74F54">
        <w:rPr>
          <w:rFonts w:cs="David" w:hint="cs"/>
          <w:rtl/>
        </w:rPr>
        <w:t>הפיטורים בניגוד לדין</w:t>
      </w:r>
      <w:r w:rsidR="006E7D6C" w:rsidRPr="00D74F54">
        <w:rPr>
          <w:rFonts w:cs="David" w:hint="cs"/>
          <w:rtl/>
        </w:rPr>
        <w:t xml:space="preserve">. </w:t>
      </w:r>
      <w:r w:rsidRPr="00D74F54">
        <w:rPr>
          <w:rFonts w:cs="David" w:hint="cs"/>
          <w:rtl/>
        </w:rPr>
        <w:t>והוא יעמיד תביעתו על</w:t>
      </w:r>
      <w:r w:rsidR="006E7D6C" w:rsidRPr="00D74F54">
        <w:rPr>
          <w:rFonts w:cs="David" w:hint="cs"/>
          <w:rtl/>
        </w:rPr>
        <w:t xml:space="preserve"> סך של 100,000 ₪</w:t>
      </w:r>
      <w:r w:rsidRPr="00D74F54">
        <w:rPr>
          <w:rFonts w:cs="David" w:hint="cs"/>
          <w:rtl/>
        </w:rPr>
        <w:t xml:space="preserve"> בלבד (פחות משלוש משכורות)</w:t>
      </w:r>
      <w:r w:rsidR="006E7D6C" w:rsidRPr="00D74F54">
        <w:rPr>
          <w:rFonts w:cs="David" w:hint="cs"/>
          <w:rtl/>
        </w:rPr>
        <w:t>.</w:t>
      </w:r>
    </w:p>
    <w:p w14:paraId="5C6EC832" w14:textId="77777777" w:rsidR="00506C84" w:rsidRPr="00CB1486" w:rsidRDefault="00506C84" w:rsidP="00506C84">
      <w:pPr>
        <w:pStyle w:val="2"/>
        <w:numPr>
          <w:ilvl w:val="0"/>
          <w:numId w:val="18"/>
        </w:numPr>
        <w:tabs>
          <w:tab w:val="clear" w:pos="566"/>
          <w:tab w:val="left" w:pos="521"/>
        </w:tabs>
        <w:spacing w:after="240"/>
        <w:ind w:left="521"/>
        <w:rPr>
          <w:sz w:val="28"/>
          <w:rtl/>
          <w:lang w:eastAsia="en-US"/>
        </w:rPr>
      </w:pPr>
      <w:r w:rsidRPr="00CB1486">
        <w:rPr>
          <w:rFonts w:hint="cs"/>
          <w:sz w:val="28"/>
          <w:rtl/>
          <w:lang w:eastAsia="en-US"/>
        </w:rPr>
        <w:t>עוולות נוספות שגרמה הנתבעת לתובע</w:t>
      </w:r>
    </w:p>
    <w:p w14:paraId="21031EF3" w14:textId="77777777" w:rsidR="00506C84" w:rsidRDefault="00506C84" w:rsidP="00506C84">
      <w:pPr>
        <w:pStyle w:val="11"/>
        <w:spacing w:before="0" w:after="240" w:line="360" w:lineRule="auto"/>
        <w:ind w:right="360" w:firstLine="10"/>
        <w:rPr>
          <w:rStyle w:val="emailstyle17"/>
          <w:rFonts w:cs="David"/>
          <w:color w:val="auto"/>
          <w:sz w:val="22"/>
        </w:rPr>
      </w:pPr>
      <w:r>
        <w:rPr>
          <w:rStyle w:val="emailstyle17"/>
          <w:rFonts w:cs="David" w:hint="cs"/>
          <w:color w:val="auto"/>
          <w:sz w:val="22"/>
          <w:rtl/>
        </w:rPr>
        <w:t>עם הגשת תביעתו בעניין חוזה העבודה ופרישתו הכפויה, מבקש התובע להביא לידי פתרון גם מספר עוולות נוספות שגרמה לו הנתבעת, במהלך שנות העבודה הרבות, כפי שיפורט להלן:</w:t>
      </w:r>
    </w:p>
    <w:p w14:paraId="0FC722A0" w14:textId="77777777" w:rsidR="00506C84" w:rsidRDefault="00506C84" w:rsidP="00506C84">
      <w:pPr>
        <w:pStyle w:val="2"/>
        <w:numPr>
          <w:ilvl w:val="1"/>
          <w:numId w:val="18"/>
        </w:numPr>
        <w:tabs>
          <w:tab w:val="clear" w:pos="566"/>
          <w:tab w:val="left" w:pos="521"/>
        </w:tabs>
        <w:spacing w:after="240"/>
        <w:ind w:left="521" w:hanging="284"/>
        <w:rPr>
          <w:szCs w:val="24"/>
          <w:rtl/>
          <w:lang w:eastAsia="en-US"/>
        </w:rPr>
      </w:pPr>
      <w:r w:rsidRPr="00CB1486">
        <w:rPr>
          <w:rFonts w:hint="cs"/>
          <w:szCs w:val="24"/>
          <w:rtl/>
          <w:lang w:eastAsia="en-US"/>
        </w:rPr>
        <w:t>אי תשלום הפרשי רבית והצמדה בגין הפרשי שכ</w:t>
      </w:r>
      <w:r>
        <w:rPr>
          <w:rFonts w:hint="cs"/>
          <w:szCs w:val="24"/>
          <w:rtl/>
          <w:lang w:eastAsia="en-US"/>
        </w:rPr>
        <w:t>ר</w:t>
      </w:r>
    </w:p>
    <w:p w14:paraId="65881F80" w14:textId="77777777" w:rsidR="00506C84" w:rsidRPr="00CB1486" w:rsidRDefault="00506C84" w:rsidP="00506C84">
      <w:pPr>
        <w:pStyle w:val="11"/>
        <w:numPr>
          <w:ilvl w:val="0"/>
          <w:numId w:val="14"/>
        </w:numPr>
        <w:tabs>
          <w:tab w:val="clear" w:pos="360"/>
        </w:tabs>
        <w:spacing w:before="0" w:after="240" w:line="360" w:lineRule="auto"/>
        <w:ind w:left="510" w:right="0" w:hanging="425"/>
        <w:rPr>
          <w:rStyle w:val="emailstyle17"/>
          <w:rFonts w:cs="David"/>
          <w:color w:val="auto"/>
          <w:sz w:val="22"/>
        </w:rPr>
      </w:pPr>
      <w:r w:rsidRPr="009C3D22">
        <w:rPr>
          <w:rStyle w:val="emailstyle17"/>
          <w:rFonts w:cs="David" w:hint="cs"/>
          <w:color w:val="auto"/>
          <w:sz w:val="22"/>
          <w:rtl/>
        </w:rPr>
        <w:t xml:space="preserve">בשנת 2005 קיבל התובע הודעה </w:t>
      </w:r>
      <w:r w:rsidRPr="00CB1486">
        <w:rPr>
          <w:rStyle w:val="emailstyle17"/>
          <w:rFonts w:cs="David" w:hint="cs"/>
          <w:color w:val="auto"/>
          <w:sz w:val="22"/>
          <w:rtl/>
        </w:rPr>
        <w:t xml:space="preserve">על הגדלת משכורתו, לאחר השלמת 35 שנות שירות ביום 31.7.2005, וזאת </w:t>
      </w:r>
      <w:r w:rsidRPr="00CB1486">
        <w:rPr>
          <w:rStyle w:val="emailstyle17"/>
          <w:rFonts w:cs="David"/>
          <w:color w:val="auto"/>
          <w:sz w:val="22"/>
        </w:rPr>
        <w:t>"</w:t>
      </w:r>
      <w:r w:rsidRPr="00CB1486">
        <w:rPr>
          <w:rStyle w:val="emailstyle17"/>
          <w:rFonts w:cs="David" w:hint="cs"/>
          <w:i/>
          <w:iCs/>
          <w:color w:val="auto"/>
          <w:sz w:val="22"/>
          <w:rtl/>
        </w:rPr>
        <w:t>כ</w:t>
      </w:r>
      <w:r w:rsidRPr="00CB1486">
        <w:rPr>
          <w:rStyle w:val="emailstyle17"/>
          <w:rFonts w:cs="David"/>
          <w:i/>
          <w:iCs/>
          <w:color w:val="auto"/>
          <w:sz w:val="22"/>
          <w:rtl/>
        </w:rPr>
        <w:t>מקובל לגבי הבכירים בשרות המדינה המועסקים בחוזה אישיים</w:t>
      </w:r>
      <w:r w:rsidRPr="00CB1486">
        <w:rPr>
          <w:rStyle w:val="emailstyle17"/>
          <w:rFonts w:cs="David"/>
          <w:color w:val="auto"/>
          <w:sz w:val="22"/>
          <w:rtl/>
        </w:rPr>
        <w:t>"</w:t>
      </w:r>
      <w:r w:rsidRPr="00CB1486">
        <w:rPr>
          <w:rStyle w:val="emailstyle17"/>
          <w:rFonts w:cs="David" w:hint="cs"/>
          <w:color w:val="auto"/>
          <w:sz w:val="22"/>
          <w:rtl/>
        </w:rPr>
        <w:t>.</w:t>
      </w:r>
      <w:r w:rsidRPr="009C3D22">
        <w:rPr>
          <w:rStyle w:val="emailstyle17"/>
          <w:rFonts w:cs="David" w:hint="cs"/>
          <w:color w:val="auto"/>
          <w:sz w:val="22"/>
          <w:rtl/>
        </w:rPr>
        <w:t xml:space="preserve"> בתשובה, טען התובע </w:t>
      </w:r>
      <w:r w:rsidRPr="00CB1486">
        <w:rPr>
          <w:rStyle w:val="emailstyle17"/>
          <w:rFonts w:cs="David" w:hint="cs"/>
          <w:color w:val="auto"/>
          <w:sz w:val="22"/>
          <w:rtl/>
        </w:rPr>
        <w:t>בתוקף כי לא נלקחה בחשבון תקופה של שמונה חודשים בהם עבד בשנת 1964. למרות טענותיו, ולמרות שהציג את המסמכים הרלבנטיים, לא תוקנה הטעות זמן רב.</w:t>
      </w:r>
    </w:p>
    <w:p w14:paraId="322D675D" w14:textId="77777777" w:rsidR="00506C84" w:rsidRPr="00CB1486" w:rsidRDefault="00506C84" w:rsidP="00506C84">
      <w:pPr>
        <w:pStyle w:val="11"/>
        <w:numPr>
          <w:ilvl w:val="0"/>
          <w:numId w:val="14"/>
        </w:numPr>
        <w:tabs>
          <w:tab w:val="clear" w:pos="360"/>
        </w:tabs>
        <w:spacing w:before="0" w:after="240" w:line="360" w:lineRule="auto"/>
        <w:ind w:left="510" w:right="0" w:hanging="425"/>
        <w:rPr>
          <w:rStyle w:val="emailstyle17"/>
          <w:rFonts w:cs="David"/>
          <w:color w:val="auto"/>
          <w:sz w:val="22"/>
        </w:rPr>
      </w:pPr>
      <w:r w:rsidRPr="00CB1486">
        <w:rPr>
          <w:rStyle w:val="emailstyle17"/>
          <w:rFonts w:cs="David" w:hint="cs"/>
          <w:color w:val="auto"/>
          <w:sz w:val="22"/>
          <w:rtl/>
        </w:rPr>
        <w:t xml:space="preserve">רק </w:t>
      </w:r>
      <w:r w:rsidRPr="009C3D22">
        <w:rPr>
          <w:rStyle w:val="emailstyle17"/>
          <w:rFonts w:cs="David" w:hint="cs"/>
          <w:color w:val="auto"/>
          <w:sz w:val="22"/>
          <w:rtl/>
        </w:rPr>
        <w:t>לאחר שש שנים של התדיינות בין הצדדים</w:t>
      </w:r>
      <w:r w:rsidRPr="00CB1486">
        <w:rPr>
          <w:rStyle w:val="emailstyle17"/>
          <w:rFonts w:cs="David" w:hint="cs"/>
          <w:color w:val="auto"/>
          <w:sz w:val="22"/>
          <w:rtl/>
        </w:rPr>
        <w:t xml:space="preserve">, ביום 1.8.2011, שולמו לתובע ההפרשים עבור שבעה חודשים נוספים (במקום שמונה חודשים), בערכם הנומינלי לשנת 2005 (וזאת לאחר שש שנות עיכוב לא מוצדק!). בסך הכל שולמו לתובע הפרשים בסכום של 10,982 ₪. </w:t>
      </w:r>
    </w:p>
    <w:p w14:paraId="12E329EA" w14:textId="77777777" w:rsidR="00506C84" w:rsidRDefault="00506C84" w:rsidP="00506C84">
      <w:pPr>
        <w:pStyle w:val="11"/>
        <w:numPr>
          <w:ilvl w:val="0"/>
          <w:numId w:val="14"/>
        </w:numPr>
        <w:tabs>
          <w:tab w:val="clear" w:pos="360"/>
        </w:tabs>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lastRenderedPageBreak/>
        <w:t>התובע יטען כי הוא זכאי להפרשי רבית והצמדה מיום הזכאות (לכל המאוחר 1.8.2005) ועד ליום התשלום בפועל (1.8.2011) עבור שבעה חודשים, וכן הפרשים מלאים</w:t>
      </w:r>
      <w:r>
        <w:rPr>
          <w:rStyle w:val="emailstyle17"/>
          <w:rFonts w:cs="David" w:hint="cs"/>
          <w:color w:val="auto"/>
          <w:sz w:val="22"/>
          <w:rtl/>
        </w:rPr>
        <w:t>, כולל רבית והצמדה ובתוספת של 7.5% הפרשה לקרן השתלמות,</w:t>
      </w:r>
      <w:r w:rsidRPr="00D74F54">
        <w:rPr>
          <w:rStyle w:val="emailstyle17"/>
          <w:rFonts w:cs="David" w:hint="cs"/>
          <w:color w:val="auto"/>
          <w:sz w:val="22"/>
          <w:rtl/>
        </w:rPr>
        <w:t xml:space="preserve"> עבור חודש נוסף</w:t>
      </w:r>
      <w:r>
        <w:rPr>
          <w:rStyle w:val="emailstyle17"/>
          <w:rFonts w:cs="David" w:hint="cs"/>
          <w:color w:val="auto"/>
          <w:sz w:val="22"/>
          <w:rtl/>
        </w:rPr>
        <w:t>:</w:t>
      </w:r>
    </w:p>
    <w:p w14:paraId="2FCBA24B" w14:textId="77777777" w:rsidR="00506C84" w:rsidRDefault="00506C84" w:rsidP="00506C84">
      <w:pPr>
        <w:pStyle w:val="11"/>
        <w:numPr>
          <w:ilvl w:val="0"/>
          <w:numId w:val="20"/>
        </w:numPr>
        <w:tabs>
          <w:tab w:val="left" w:pos="946"/>
        </w:tabs>
        <w:spacing w:before="0" w:after="240" w:line="360" w:lineRule="auto"/>
        <w:ind w:left="946" w:hanging="436"/>
        <w:rPr>
          <w:rStyle w:val="emailstyle17"/>
          <w:rFonts w:cs="David"/>
          <w:color w:val="auto"/>
          <w:sz w:val="22"/>
        </w:rPr>
      </w:pPr>
      <w:r w:rsidRPr="0069414B">
        <w:rPr>
          <w:rStyle w:val="emailstyle17"/>
          <w:rFonts w:cs="David" w:hint="cs"/>
          <w:color w:val="auto"/>
          <w:sz w:val="22"/>
          <w:rtl/>
        </w:rPr>
        <w:t xml:space="preserve">הפרשי רבית והצמדה </w:t>
      </w:r>
      <w:r w:rsidRPr="00B448A4">
        <w:rPr>
          <w:rStyle w:val="emailstyle17"/>
          <w:rFonts w:cs="David" w:hint="cs"/>
          <w:color w:val="auto"/>
          <w:sz w:val="22"/>
          <w:rtl/>
        </w:rPr>
        <w:t xml:space="preserve">(משנת 2005 ועד מועד הגשת התביעה) </w:t>
      </w:r>
      <w:r w:rsidRPr="00B448A4">
        <w:rPr>
          <w:rStyle w:val="emailstyle17"/>
          <w:rFonts w:cs="David"/>
          <w:color w:val="auto"/>
          <w:sz w:val="22"/>
          <w:rtl/>
        </w:rPr>
        <w:t>–</w:t>
      </w:r>
      <w:r w:rsidRPr="00B448A4">
        <w:rPr>
          <w:rStyle w:val="emailstyle17"/>
          <w:rFonts w:cs="David" w:hint="cs"/>
          <w:color w:val="auto"/>
          <w:sz w:val="22"/>
          <w:rtl/>
        </w:rPr>
        <w:t xml:space="preserve"> </w:t>
      </w:r>
      <w:r>
        <w:rPr>
          <w:rStyle w:val="emailstyle17"/>
          <w:rFonts w:cs="David" w:hint="cs"/>
          <w:b/>
          <w:bCs/>
          <w:color w:val="auto"/>
          <w:sz w:val="22"/>
          <w:rtl/>
        </w:rPr>
        <w:t xml:space="preserve">5,155 ₪ </w:t>
      </w:r>
      <w:r>
        <w:rPr>
          <w:rStyle w:val="emailstyle17"/>
          <w:rFonts w:cs="David" w:hint="cs"/>
          <w:color w:val="auto"/>
          <w:sz w:val="22"/>
          <w:rtl/>
        </w:rPr>
        <w:t>(16,137</w:t>
      </w:r>
      <w:r w:rsidRPr="00B448A4">
        <w:rPr>
          <w:rStyle w:val="emailstyle17"/>
          <w:rFonts w:cs="David" w:hint="cs"/>
          <w:color w:val="auto"/>
          <w:sz w:val="22"/>
          <w:rtl/>
        </w:rPr>
        <w:t xml:space="preserve"> ₪</w:t>
      </w:r>
      <w:r>
        <w:rPr>
          <w:rStyle w:val="emailstyle17"/>
          <w:rFonts w:cs="David" w:hint="cs"/>
          <w:color w:val="auto"/>
          <w:sz w:val="22"/>
          <w:rtl/>
        </w:rPr>
        <w:t xml:space="preserve"> - 10,982 ₪);</w:t>
      </w:r>
    </w:p>
    <w:p w14:paraId="321DD823" w14:textId="77777777" w:rsidR="00506C84" w:rsidRDefault="00506C84" w:rsidP="00506C84">
      <w:pPr>
        <w:pStyle w:val="11"/>
        <w:numPr>
          <w:ilvl w:val="0"/>
          <w:numId w:val="20"/>
        </w:numPr>
        <w:tabs>
          <w:tab w:val="left" w:pos="946"/>
        </w:tabs>
        <w:spacing w:before="0" w:after="480" w:line="360" w:lineRule="auto"/>
        <w:ind w:left="946" w:hanging="436"/>
        <w:rPr>
          <w:rStyle w:val="emailstyle17"/>
          <w:rFonts w:cs="David"/>
          <w:color w:val="auto"/>
          <w:sz w:val="22"/>
        </w:rPr>
      </w:pPr>
      <w:r w:rsidRPr="009C3D22">
        <w:rPr>
          <w:rStyle w:val="emailstyle17"/>
          <w:rFonts w:cs="David" w:hint="cs"/>
          <w:color w:val="auto"/>
          <w:sz w:val="22"/>
          <w:rtl/>
        </w:rPr>
        <w:t xml:space="preserve">נתשלום עבור חודש נוסף (הערכה) </w:t>
      </w:r>
      <w:r w:rsidRPr="009C3D22">
        <w:rPr>
          <w:rStyle w:val="emailstyle17"/>
          <w:rFonts w:cs="David"/>
          <w:color w:val="auto"/>
          <w:sz w:val="22"/>
          <w:rtl/>
        </w:rPr>
        <w:t>–</w:t>
      </w:r>
      <w:r w:rsidRPr="00CB1486">
        <w:rPr>
          <w:rStyle w:val="emailstyle17"/>
          <w:rFonts w:cs="David" w:hint="cs"/>
          <w:color w:val="auto"/>
          <w:sz w:val="22"/>
          <w:rtl/>
        </w:rPr>
        <w:t xml:space="preserve"> 1,568 ₪, בצירוף 7.5% הפרשה לקרן השתלמות (בסך הכל 1,686 ₪), ובצירוף הפרשי רבית והצמדה </w:t>
      </w:r>
      <w:r w:rsidRPr="00CB1486">
        <w:rPr>
          <w:rStyle w:val="emailstyle17"/>
          <w:rFonts w:cs="David"/>
          <w:color w:val="auto"/>
          <w:sz w:val="22"/>
          <w:rtl/>
        </w:rPr>
        <w:t>–</w:t>
      </w:r>
      <w:r w:rsidRPr="00CB1486">
        <w:rPr>
          <w:rStyle w:val="emailstyle17"/>
          <w:rFonts w:cs="David" w:hint="cs"/>
          <w:color w:val="auto"/>
          <w:sz w:val="22"/>
          <w:rtl/>
        </w:rPr>
        <w:t xml:space="preserve"> </w:t>
      </w:r>
      <w:r w:rsidRPr="00CB1486">
        <w:rPr>
          <w:rStyle w:val="emailstyle17"/>
          <w:rFonts w:cs="David" w:hint="cs"/>
          <w:b/>
          <w:bCs/>
          <w:color w:val="auto"/>
          <w:sz w:val="22"/>
          <w:rtl/>
        </w:rPr>
        <w:t>2,477 ₪</w:t>
      </w:r>
      <w:r w:rsidRPr="00CB1486">
        <w:rPr>
          <w:rStyle w:val="emailstyle17"/>
          <w:rFonts w:cs="David" w:hint="cs"/>
          <w:color w:val="auto"/>
          <w:sz w:val="22"/>
          <w:rtl/>
        </w:rPr>
        <w:t>.</w:t>
      </w:r>
    </w:p>
    <w:p w14:paraId="3DF975BB" w14:textId="77777777" w:rsidR="00506C84" w:rsidRPr="00CB1486" w:rsidRDefault="00506C84" w:rsidP="00506C84">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אי הכרה בעבודתו של התובע בתקופת מחלה</w:t>
      </w:r>
    </w:p>
    <w:p w14:paraId="2626578F" w14:textId="77777777" w:rsidR="00506C84" w:rsidRPr="00D74F54" w:rsidRDefault="00506C84" w:rsidP="00506C84">
      <w:pPr>
        <w:pStyle w:val="11"/>
        <w:numPr>
          <w:ilvl w:val="0"/>
          <w:numId w:val="14"/>
        </w:numPr>
        <w:tabs>
          <w:tab w:val="clear" w:pos="360"/>
        </w:tabs>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t xml:space="preserve">בחודש דצמבר 2009, בחודש בו נסגרת שנת התקציב, נפצע התובע והיה מרותק לביתו עד ליום 18.1.2010. נוכח המועד הקריטי (כאמור </w:t>
      </w:r>
      <w:r w:rsidRPr="00D74F54">
        <w:rPr>
          <w:rStyle w:val="emailstyle17"/>
          <w:rFonts w:cs="David"/>
          <w:color w:val="auto"/>
          <w:sz w:val="22"/>
          <w:rtl/>
        </w:rPr>
        <w:t>–</w:t>
      </w:r>
      <w:r w:rsidRPr="00D74F54">
        <w:rPr>
          <w:rStyle w:val="emailstyle17"/>
          <w:rFonts w:cs="David" w:hint="cs"/>
          <w:color w:val="auto"/>
          <w:sz w:val="22"/>
          <w:rtl/>
        </w:rPr>
        <w:t xml:space="preserve"> סוף שנת תקציב ותחילת שנת תקציב חדשה), ובשל מסירותו של התובע לעבודתו, הוא המשיך לעבוד </w:t>
      </w:r>
      <w:r>
        <w:rPr>
          <w:rStyle w:val="emailstyle17"/>
          <w:rFonts w:cs="David" w:hint="cs"/>
          <w:color w:val="auto"/>
          <w:sz w:val="22"/>
          <w:rtl/>
        </w:rPr>
        <w:t>מ</w:t>
      </w:r>
      <w:r w:rsidRPr="00D74F54">
        <w:rPr>
          <w:rStyle w:val="emailstyle17"/>
          <w:rFonts w:cs="David" w:hint="cs"/>
          <w:color w:val="auto"/>
          <w:sz w:val="22"/>
          <w:rtl/>
        </w:rPr>
        <w:t xml:space="preserve">ביתו ברציפות, </w:t>
      </w:r>
      <w:r>
        <w:rPr>
          <w:rStyle w:val="emailstyle17"/>
          <w:rFonts w:cs="David" w:hint="cs"/>
          <w:color w:val="auto"/>
          <w:sz w:val="22"/>
          <w:rtl/>
        </w:rPr>
        <w:t xml:space="preserve">לרבות הפעלה וניהול הדוק של עובדי יחידת החשבות אותה ניהל, </w:t>
      </w:r>
      <w:r w:rsidRPr="00D74F54">
        <w:rPr>
          <w:rStyle w:val="emailstyle17"/>
          <w:rFonts w:cs="David" w:hint="cs"/>
          <w:color w:val="auto"/>
          <w:sz w:val="22"/>
          <w:rtl/>
        </w:rPr>
        <w:t xml:space="preserve">קיום שיחות טלפון רבות, תיאומים, בדיקת </w:t>
      </w:r>
      <w:r>
        <w:rPr>
          <w:rStyle w:val="emailstyle17"/>
          <w:rFonts w:cs="David" w:hint="cs"/>
          <w:color w:val="auto"/>
          <w:sz w:val="22"/>
          <w:rtl/>
        </w:rPr>
        <w:t xml:space="preserve">מסמכים, חתימה על חוזים </w:t>
      </w:r>
      <w:r w:rsidRPr="00D74F54">
        <w:rPr>
          <w:rStyle w:val="emailstyle17"/>
          <w:rFonts w:cs="David" w:hint="cs"/>
          <w:color w:val="auto"/>
          <w:sz w:val="22"/>
          <w:rtl/>
        </w:rPr>
        <w:t>טפסים ובקשות, וכל ה</w:t>
      </w:r>
      <w:r>
        <w:rPr>
          <w:rStyle w:val="emailstyle17"/>
          <w:rFonts w:cs="David" w:hint="cs"/>
          <w:color w:val="auto"/>
          <w:sz w:val="22"/>
          <w:rtl/>
        </w:rPr>
        <w:t>פעולות הנדרשות לסגירת שנת תקציב ופתיחת שנת תקציב חדשה והכנסת המערכת הורכבת לפעולה.</w:t>
      </w:r>
    </w:p>
    <w:p w14:paraId="27F9CD83" w14:textId="77777777" w:rsidR="00506C84" w:rsidRDefault="00506C84" w:rsidP="00506C84">
      <w:pPr>
        <w:pStyle w:val="11"/>
        <w:numPr>
          <w:ilvl w:val="0"/>
          <w:numId w:val="14"/>
        </w:numPr>
        <w:tabs>
          <w:tab w:val="clear" w:pos="360"/>
        </w:tabs>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t xml:space="preserve">התוצאה </w:t>
      </w:r>
      <w:r w:rsidRPr="00D74F54">
        <w:rPr>
          <w:rStyle w:val="emailstyle17"/>
          <w:rFonts w:cs="David"/>
          <w:color w:val="auto"/>
          <w:sz w:val="22"/>
          <w:rtl/>
        </w:rPr>
        <w:t>–</w:t>
      </w:r>
      <w:r w:rsidRPr="00D74F54">
        <w:rPr>
          <w:rStyle w:val="emailstyle17"/>
          <w:rFonts w:cs="David" w:hint="cs"/>
          <w:color w:val="auto"/>
          <w:sz w:val="22"/>
          <w:rtl/>
        </w:rPr>
        <w:t xml:space="preserve"> </w:t>
      </w:r>
      <w:r>
        <w:rPr>
          <w:rStyle w:val="emailstyle17"/>
          <w:rFonts w:cs="David" w:hint="cs"/>
          <w:color w:val="auto"/>
          <w:sz w:val="22"/>
          <w:rtl/>
        </w:rPr>
        <w:t xml:space="preserve">תודות למאמצים אלה, </w:t>
      </w:r>
      <w:r w:rsidRPr="00D74F54">
        <w:rPr>
          <w:rStyle w:val="emailstyle17"/>
          <w:rFonts w:cs="David" w:hint="cs"/>
          <w:color w:val="auto"/>
          <w:sz w:val="22"/>
          <w:rtl/>
        </w:rPr>
        <w:t xml:space="preserve">לא רק שבוצעו במועד אלפי תשלומים בהיקפים של מאות מיליוני שקלים, אלא שלראשונה </w:t>
      </w:r>
      <w:r>
        <w:rPr>
          <w:rStyle w:val="emailstyle17"/>
          <w:rFonts w:cs="David" w:hint="cs"/>
          <w:color w:val="auto"/>
          <w:sz w:val="22"/>
          <w:rtl/>
        </w:rPr>
        <w:t>בתולדות האגף שולמו תמיכות כ</w:t>
      </w:r>
      <w:r w:rsidRPr="00D74F54">
        <w:rPr>
          <w:rStyle w:val="emailstyle17"/>
          <w:rFonts w:cs="David" w:hint="cs"/>
          <w:color w:val="auto"/>
          <w:sz w:val="22"/>
          <w:rtl/>
        </w:rPr>
        <w:t xml:space="preserve">מקדמות כבר במחצית הראשונה של חודש ינואר 2010. מאמץ יוצא דופן זה זיכה את התובע במילות שבח מיו"ר הכנסת ומהחשב הכללי. </w:t>
      </w:r>
    </w:p>
    <w:p w14:paraId="354DD5C9" w14:textId="77777777" w:rsidR="00506C84" w:rsidRPr="00D74F54" w:rsidRDefault="00506C84" w:rsidP="00506C84">
      <w:pPr>
        <w:pStyle w:val="11"/>
        <w:spacing w:before="0" w:after="240" w:line="360" w:lineRule="auto"/>
        <w:ind w:left="510" w:firstLine="0"/>
        <w:rPr>
          <w:rStyle w:val="emailstyle17"/>
          <w:rFonts w:cs="David"/>
          <w:color w:val="auto"/>
          <w:sz w:val="22"/>
        </w:rPr>
      </w:pPr>
      <w:r w:rsidRPr="00D74F54">
        <w:rPr>
          <w:rStyle w:val="emailstyle17"/>
          <w:rFonts w:cs="David" w:hint="cs"/>
          <w:color w:val="auto"/>
          <w:sz w:val="22"/>
          <w:rtl/>
        </w:rPr>
        <w:t>יודגש כי החשב הכללי ידע על פציעת התובע</w:t>
      </w:r>
      <w:r>
        <w:rPr>
          <w:rStyle w:val="emailstyle17"/>
          <w:rFonts w:cs="David" w:hint="cs"/>
          <w:color w:val="auto"/>
          <w:sz w:val="22"/>
          <w:rtl/>
        </w:rPr>
        <w:t>,</w:t>
      </w:r>
      <w:r w:rsidRPr="00D74F54">
        <w:rPr>
          <w:rStyle w:val="emailstyle17"/>
          <w:rFonts w:cs="David" w:hint="cs"/>
          <w:color w:val="auto"/>
          <w:sz w:val="22"/>
          <w:rtl/>
        </w:rPr>
        <w:t xml:space="preserve"> וציין אותו לשבח על ביצוע משימותיו מביתו</w:t>
      </w:r>
      <w:r>
        <w:rPr>
          <w:rStyle w:val="emailstyle17"/>
          <w:rFonts w:cs="David" w:hint="cs"/>
          <w:color w:val="auto"/>
          <w:sz w:val="22"/>
          <w:rtl/>
        </w:rPr>
        <w:t xml:space="preserve"> בטופס הערכת עובד, אך להערכה זאת לא נמצא ביטוי כספי</w:t>
      </w:r>
      <w:r w:rsidRPr="00D74F54">
        <w:rPr>
          <w:rStyle w:val="emailstyle17"/>
          <w:rFonts w:cs="David" w:hint="cs"/>
          <w:color w:val="auto"/>
          <w:sz w:val="22"/>
          <w:rtl/>
        </w:rPr>
        <w:t>.</w:t>
      </w:r>
    </w:p>
    <w:p w14:paraId="060F4688" w14:textId="77777777" w:rsidR="00506C84" w:rsidRPr="00D74F54" w:rsidRDefault="00506C84" w:rsidP="00506C84">
      <w:pPr>
        <w:pStyle w:val="11"/>
        <w:numPr>
          <w:ilvl w:val="0"/>
          <w:numId w:val="14"/>
        </w:numPr>
        <w:tabs>
          <w:tab w:val="clear" w:pos="360"/>
        </w:tabs>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t xml:space="preserve">התובע, שעבד במאמץ רב מביתו, ואשר מילא את כל משימותיו, למרות פציעתו, ביקש לקבל הכרה, כך שהימים שבהם עבד מביתו יוכרו לו כימי עבודה. לשווא. הנתבעת </w:t>
      </w:r>
      <w:r w:rsidRPr="00D74F54">
        <w:rPr>
          <w:rStyle w:val="emailstyle17"/>
          <w:rFonts w:cs="David"/>
          <w:color w:val="auto"/>
          <w:sz w:val="22"/>
          <w:rtl/>
        </w:rPr>
        <w:t>–</w:t>
      </w:r>
      <w:r w:rsidRPr="00D74F54">
        <w:rPr>
          <w:rStyle w:val="emailstyle17"/>
          <w:rFonts w:cs="David" w:hint="cs"/>
          <w:color w:val="auto"/>
          <w:sz w:val="22"/>
          <w:rtl/>
        </w:rPr>
        <w:t xml:space="preserve"> בעזות מצח ממש נוכח ידיעתה הברורה על כך שהתובע עבד בהיקף של משרה מלאה מביתו </w:t>
      </w:r>
      <w:r w:rsidRPr="00D74F54">
        <w:rPr>
          <w:rStyle w:val="emailstyle17"/>
          <w:rFonts w:cs="David"/>
          <w:color w:val="auto"/>
          <w:sz w:val="22"/>
          <w:rtl/>
        </w:rPr>
        <w:t>–</w:t>
      </w:r>
      <w:r w:rsidRPr="00D74F54">
        <w:rPr>
          <w:rStyle w:val="emailstyle17"/>
          <w:rFonts w:cs="David" w:hint="cs"/>
          <w:color w:val="auto"/>
          <w:sz w:val="22"/>
          <w:rtl/>
        </w:rPr>
        <w:t xml:space="preserve"> עמדה על כך שימים אלה לא יוכרו כימי עבודה.</w:t>
      </w:r>
    </w:p>
    <w:p w14:paraId="13117FF6" w14:textId="77777777" w:rsidR="00506C84" w:rsidRPr="00D74F54" w:rsidRDefault="00506C84" w:rsidP="00506C84">
      <w:pPr>
        <w:pStyle w:val="11"/>
        <w:spacing w:before="0" w:after="240" w:line="360" w:lineRule="auto"/>
        <w:ind w:left="510" w:firstLine="0"/>
        <w:rPr>
          <w:rStyle w:val="emailstyle17"/>
          <w:rFonts w:cs="David"/>
          <w:color w:val="auto"/>
          <w:sz w:val="22"/>
        </w:rPr>
      </w:pPr>
      <w:r w:rsidRPr="00D74F54">
        <w:rPr>
          <w:rStyle w:val="emailstyle17"/>
          <w:rFonts w:cs="David" w:hint="cs"/>
          <w:color w:val="auto"/>
          <w:sz w:val="22"/>
          <w:rtl/>
        </w:rPr>
        <w:t xml:space="preserve">התוצאה היא פגיעה </w:t>
      </w:r>
      <w:r>
        <w:rPr>
          <w:rStyle w:val="emailstyle17"/>
          <w:rFonts w:cs="David" w:hint="cs"/>
          <w:color w:val="auto"/>
          <w:sz w:val="22"/>
          <w:rtl/>
        </w:rPr>
        <w:t xml:space="preserve">דה-פקטו בהכרה בעבודתו של התובע, וחמור מכך - </w:t>
      </w:r>
      <w:r w:rsidRPr="00D74F54">
        <w:rPr>
          <w:rStyle w:val="emailstyle17"/>
          <w:rFonts w:cs="David" w:hint="cs"/>
          <w:color w:val="auto"/>
          <w:sz w:val="22"/>
          <w:rtl/>
        </w:rPr>
        <w:t>הפחתת ימי המחלה לפידיון במועד סיום עבודתו.</w:t>
      </w:r>
    </w:p>
    <w:p w14:paraId="2166CED2" w14:textId="77777777" w:rsidR="00506C84" w:rsidRPr="00D74F54" w:rsidRDefault="00506C84" w:rsidP="00506C84">
      <w:pPr>
        <w:pStyle w:val="11"/>
        <w:numPr>
          <w:ilvl w:val="0"/>
          <w:numId w:val="14"/>
        </w:numPr>
        <w:tabs>
          <w:tab w:val="clear" w:pos="360"/>
        </w:tabs>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t xml:space="preserve">התובע מעריך כי </w:t>
      </w:r>
      <w:r>
        <w:rPr>
          <w:rStyle w:val="emailstyle17"/>
          <w:rFonts w:cs="David" w:hint="cs"/>
          <w:color w:val="auto"/>
          <w:sz w:val="22"/>
          <w:rtl/>
        </w:rPr>
        <w:t xml:space="preserve">בשל </w:t>
      </w:r>
      <w:r w:rsidRPr="00D74F54">
        <w:rPr>
          <w:rStyle w:val="emailstyle17"/>
          <w:rFonts w:cs="David" w:hint="cs"/>
          <w:color w:val="auto"/>
          <w:sz w:val="22"/>
          <w:rtl/>
        </w:rPr>
        <w:t xml:space="preserve">הפגיעה הפדיון ימי המחלה (על פי נוסחת חישוב של 8/30 לפי שכר קובע אחרון בסך 35,467 ₪) הוא זכאי לפיצוי בסך של </w:t>
      </w:r>
      <w:r w:rsidRPr="009C3D22">
        <w:rPr>
          <w:rStyle w:val="emailstyle17"/>
          <w:rFonts w:cs="David" w:hint="cs"/>
          <w:b/>
          <w:bCs/>
          <w:color w:val="auto"/>
          <w:sz w:val="22"/>
          <w:rtl/>
        </w:rPr>
        <w:t xml:space="preserve">15,505 </w:t>
      </w:r>
      <w:r w:rsidRPr="00CB1486">
        <w:rPr>
          <w:rStyle w:val="emailstyle17"/>
          <w:rFonts w:cs="David" w:hint="cs"/>
          <w:b/>
          <w:bCs/>
          <w:color w:val="auto"/>
          <w:sz w:val="22"/>
          <w:rtl/>
        </w:rPr>
        <w:t>₪</w:t>
      </w:r>
      <w:r w:rsidRPr="00CB1486">
        <w:rPr>
          <w:rStyle w:val="emailstyle17"/>
          <w:rFonts w:cs="David" w:hint="cs"/>
          <w:color w:val="auto"/>
          <w:sz w:val="22"/>
          <w:rtl/>
        </w:rPr>
        <w:t>.</w:t>
      </w:r>
    </w:p>
    <w:p w14:paraId="00190896" w14:textId="77777777" w:rsidR="00506C84" w:rsidRPr="00D74F54" w:rsidRDefault="00506C84" w:rsidP="00506C84">
      <w:pPr>
        <w:pStyle w:val="11"/>
        <w:spacing w:before="0" w:after="480" w:line="360" w:lineRule="auto"/>
        <w:ind w:left="662" w:hanging="567"/>
        <w:rPr>
          <w:i/>
          <w:iCs/>
          <w:sz w:val="24"/>
          <w:rtl/>
        </w:rPr>
      </w:pPr>
      <w:r w:rsidRPr="00D74F54">
        <w:rPr>
          <w:i/>
          <w:iCs/>
          <w:sz w:val="24"/>
          <w:rtl/>
        </w:rPr>
        <w:t>*</w:t>
      </w:r>
      <w:r w:rsidRPr="00D74F54">
        <w:rPr>
          <w:i/>
          <w:iCs/>
          <w:sz w:val="24"/>
          <w:rtl/>
        </w:rPr>
        <w:tab/>
        <w:t>רצ"</w:t>
      </w:r>
      <w:r>
        <w:rPr>
          <w:rFonts w:hint="cs"/>
          <w:i/>
          <w:iCs/>
          <w:sz w:val="24"/>
          <w:rtl/>
        </w:rPr>
        <w:t>ב ההתכתבות בעניין זה</w:t>
      </w:r>
      <w:r w:rsidRPr="00D74F54">
        <w:rPr>
          <w:i/>
          <w:iCs/>
          <w:sz w:val="24"/>
          <w:rtl/>
        </w:rPr>
        <w:t>, מסומ</w:t>
      </w:r>
      <w:r w:rsidRPr="00D74F54">
        <w:rPr>
          <w:rFonts w:hint="cs"/>
          <w:i/>
          <w:iCs/>
          <w:sz w:val="24"/>
          <w:rtl/>
        </w:rPr>
        <w:t>נת</w:t>
      </w:r>
      <w:r w:rsidRPr="00CB1486">
        <w:rPr>
          <w:i/>
          <w:iCs/>
          <w:sz w:val="24"/>
          <w:u w:val="single"/>
          <w:rtl/>
        </w:rPr>
        <w:t xml:space="preserve"> כנספח</w:t>
      </w:r>
      <w:r>
        <w:rPr>
          <w:rFonts w:hint="cs"/>
          <w:i/>
          <w:iCs/>
          <w:sz w:val="24"/>
          <w:u w:val="single"/>
          <w:rtl/>
        </w:rPr>
        <w:t>ים</w:t>
      </w:r>
      <w:r w:rsidRPr="00CB1486">
        <w:rPr>
          <w:i/>
          <w:iCs/>
          <w:sz w:val="24"/>
          <w:u w:val="single"/>
          <w:rtl/>
        </w:rPr>
        <w:t xml:space="preserve"> </w:t>
      </w:r>
      <w:r>
        <w:rPr>
          <w:rFonts w:hint="cs"/>
          <w:i/>
          <w:iCs/>
          <w:sz w:val="24"/>
          <w:u w:val="single"/>
          <w:rtl/>
        </w:rPr>
        <w:t>21 - 23</w:t>
      </w:r>
      <w:r w:rsidRPr="00CB1486">
        <w:rPr>
          <w:i/>
          <w:iCs/>
          <w:sz w:val="24"/>
          <w:u w:val="single"/>
          <w:rtl/>
        </w:rPr>
        <w:t>.</w:t>
      </w:r>
    </w:p>
    <w:p w14:paraId="5B6B221B" w14:textId="77777777" w:rsidR="00506C84" w:rsidRPr="00CB1486" w:rsidRDefault="00506C84" w:rsidP="00506C84">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lastRenderedPageBreak/>
        <w:t>ניכויים בניגוד לדין</w:t>
      </w:r>
    </w:p>
    <w:p w14:paraId="380847D1" w14:textId="77777777" w:rsidR="00506C84" w:rsidRDefault="00506C84" w:rsidP="00506C84">
      <w:pPr>
        <w:pStyle w:val="11"/>
        <w:numPr>
          <w:ilvl w:val="0"/>
          <w:numId w:val="14"/>
        </w:numPr>
        <w:tabs>
          <w:tab w:val="clear" w:pos="360"/>
        </w:tabs>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t>סעיף 89(א)(2) לחוק התכנית להבראת כלכלת ישראל (תיקוני חקיקה להשגת יעדי התקציב והמדיניות הכלכלית לשנות הכספים 2003 ו–2004), התשס"ג-2003</w:t>
      </w:r>
      <w:r>
        <w:rPr>
          <w:rStyle w:val="emailstyle17"/>
          <w:rFonts w:cs="David" w:hint="cs"/>
          <w:color w:val="auto"/>
          <w:sz w:val="22"/>
          <w:rtl/>
        </w:rPr>
        <w:t>, קובע כי החל מיום 1.1.2005 ינוכו 2% "</w:t>
      </w:r>
      <w:r>
        <w:rPr>
          <w:rStyle w:val="emailstyle17"/>
          <w:rFonts w:cs="David" w:hint="cs"/>
          <w:b/>
          <w:bCs/>
          <w:color w:val="auto"/>
          <w:sz w:val="22"/>
          <w:rtl/>
        </w:rPr>
        <w:t>ממשכורתו הקובעת של העובד</w:t>
      </w:r>
      <w:r>
        <w:rPr>
          <w:rStyle w:val="emailstyle17"/>
          <w:rFonts w:cs="David" w:hint="cs"/>
          <w:color w:val="auto"/>
          <w:sz w:val="22"/>
          <w:rtl/>
        </w:rPr>
        <w:t>".</w:t>
      </w:r>
    </w:p>
    <w:p w14:paraId="30B7F485" w14:textId="77777777" w:rsidR="00506C84" w:rsidRDefault="00506C84" w:rsidP="00506C84">
      <w:pPr>
        <w:pStyle w:val="11"/>
        <w:spacing w:before="0" w:after="240" w:line="360" w:lineRule="auto"/>
        <w:ind w:left="510" w:firstLine="0"/>
        <w:rPr>
          <w:rStyle w:val="wsubclausecontent1"/>
          <w:rtl/>
        </w:rPr>
      </w:pPr>
      <w:r>
        <w:rPr>
          <w:rStyle w:val="emailstyle17"/>
          <w:rFonts w:cs="David" w:hint="cs"/>
          <w:color w:val="auto"/>
          <w:sz w:val="22"/>
          <w:rtl/>
        </w:rPr>
        <w:t xml:space="preserve">סעיף 88 לחוק להבראת כלכלת ישראל קובע כי </w:t>
      </w:r>
      <w:r>
        <w:rPr>
          <w:rStyle w:val="wsubclausecontent1"/>
          <w:rFonts w:hint="cs"/>
          <w:rtl/>
        </w:rPr>
        <w:t>- "משכורת קובעת" כוללת את "</w:t>
      </w:r>
      <w:r w:rsidRPr="00D74F54">
        <w:rPr>
          <w:rStyle w:val="wsubclausecontent1"/>
          <w:rFonts w:hint="cs"/>
          <w:b/>
          <w:bCs/>
          <w:rtl/>
        </w:rPr>
        <w:t>רכיבי המשכורת המשולמים לעובד או לנושא המשרה, שהיו מובאים בחשבון לצורך חישוב הקצבה, אילו אותו עובד או נושא משרה היה פורש לגמלאות באותו זמן</w:t>
      </w:r>
      <w:r>
        <w:rPr>
          <w:rStyle w:val="wsubclausecontent1"/>
          <w:rFonts w:hint="cs"/>
          <w:rtl/>
        </w:rPr>
        <w:t>".</w:t>
      </w:r>
    </w:p>
    <w:p w14:paraId="1C2C52C2" w14:textId="77777777" w:rsidR="00506C84" w:rsidRPr="00B35087" w:rsidRDefault="00506C84" w:rsidP="00506C84">
      <w:pPr>
        <w:pStyle w:val="11"/>
        <w:numPr>
          <w:ilvl w:val="0"/>
          <w:numId w:val="14"/>
        </w:numPr>
        <w:tabs>
          <w:tab w:val="clear" w:pos="360"/>
        </w:tabs>
        <w:spacing w:before="0" w:after="240" w:line="360" w:lineRule="auto"/>
        <w:ind w:left="510" w:right="0" w:hanging="415"/>
        <w:rPr>
          <w:rStyle w:val="emailstyle17"/>
          <w:rFonts w:cs="David"/>
          <w:color w:val="auto"/>
          <w:sz w:val="22"/>
          <w:rtl/>
        </w:rPr>
      </w:pPr>
      <w:r w:rsidRPr="00B35087">
        <w:rPr>
          <w:rStyle w:val="emailstyle17"/>
          <w:rFonts w:cs="David" w:hint="cs"/>
          <w:color w:val="auto"/>
          <w:sz w:val="22"/>
          <w:rtl/>
        </w:rPr>
        <w:t xml:space="preserve">בחינת הניכויים שנעשו ממשכורתו של התובע מלמדת כי הנתבעת נטלה דרור לעצמה לנכות ממשכורתו של התובע סכומים משתנים, כאשר כלל לא ברור מה הראציונל שעומד בבסיס החישוב. עם זאת, הסכומים שנוכו הצביעו על כך שהמשכורת הקובעת של התובע גדולה מזאת שעל פיה משולמת גמלתו. כך, למשל בחודש יוני 2012 נוכה סך של 540.48 ₪, מתוך משכורת קובעת של </w:t>
      </w:r>
      <w:r w:rsidRPr="00B35087">
        <w:rPr>
          <w:rStyle w:val="emailstyle17"/>
          <w:rFonts w:cs="David" w:hint="cs"/>
          <w:b/>
          <w:bCs/>
          <w:color w:val="auto"/>
          <w:sz w:val="22"/>
          <w:rtl/>
        </w:rPr>
        <w:t xml:space="preserve">27,024 ₪ </w:t>
      </w:r>
      <w:r w:rsidRPr="00B35087">
        <w:rPr>
          <w:rStyle w:val="emailstyle17"/>
          <w:rFonts w:cs="David" w:hint="cs"/>
          <w:color w:val="auto"/>
          <w:sz w:val="22"/>
          <w:rtl/>
        </w:rPr>
        <w:t xml:space="preserve">(חישוב לפי 2%). </w:t>
      </w:r>
    </w:p>
    <w:p w14:paraId="6B6F980B" w14:textId="77777777" w:rsidR="00506C84" w:rsidRDefault="00506C84" w:rsidP="00506C84">
      <w:pPr>
        <w:pStyle w:val="11"/>
        <w:numPr>
          <w:ilvl w:val="0"/>
          <w:numId w:val="14"/>
        </w:numPr>
        <w:tabs>
          <w:tab w:val="clear" w:pos="360"/>
        </w:tabs>
        <w:spacing w:before="0" w:after="240" w:line="360" w:lineRule="auto"/>
        <w:ind w:left="510" w:right="0" w:hanging="425"/>
        <w:rPr>
          <w:rStyle w:val="emailstyle17"/>
          <w:rFonts w:cs="David"/>
          <w:color w:val="auto"/>
          <w:sz w:val="22"/>
        </w:rPr>
      </w:pPr>
      <w:r>
        <w:rPr>
          <w:rStyle w:val="emailstyle17"/>
          <w:rFonts w:cs="David" w:hint="cs"/>
          <w:color w:val="auto"/>
          <w:sz w:val="22"/>
          <w:rtl/>
        </w:rPr>
        <w:t xml:space="preserve">על כן, ככל שלא תתקבל תביעתו של התובע בעניין חישוב הגימלה, התובע זכאי להפרשים מוערכים בסך של 2% מסך של 2,000 ₪ עבור כל חודש משנת 2005 (בסך הכל </w:t>
      </w:r>
      <w:r>
        <w:rPr>
          <w:rStyle w:val="emailstyle17"/>
          <w:rFonts w:cs="David"/>
          <w:color w:val="auto"/>
          <w:sz w:val="22"/>
          <w:rtl/>
        </w:rPr>
        <w:t>–</w:t>
      </w:r>
      <w:r>
        <w:rPr>
          <w:rStyle w:val="emailstyle17"/>
          <w:rFonts w:cs="David" w:hint="cs"/>
          <w:color w:val="auto"/>
          <w:sz w:val="22"/>
          <w:rtl/>
        </w:rPr>
        <w:t xml:space="preserve"> 6.5 שנים), ובסך הכל </w:t>
      </w:r>
      <w:r>
        <w:rPr>
          <w:rStyle w:val="emailstyle17"/>
          <w:rFonts w:cs="David"/>
          <w:color w:val="auto"/>
          <w:sz w:val="22"/>
          <w:rtl/>
        </w:rPr>
        <w:t>–</w:t>
      </w:r>
      <w:r>
        <w:rPr>
          <w:rStyle w:val="emailstyle17"/>
          <w:rFonts w:cs="David" w:hint="cs"/>
          <w:color w:val="auto"/>
          <w:sz w:val="22"/>
          <w:rtl/>
        </w:rPr>
        <w:t xml:space="preserve"> </w:t>
      </w:r>
      <w:r>
        <w:rPr>
          <w:rStyle w:val="emailstyle17"/>
          <w:rFonts w:cs="David" w:hint="cs"/>
          <w:b/>
          <w:bCs/>
          <w:color w:val="auto"/>
          <w:sz w:val="22"/>
          <w:rtl/>
        </w:rPr>
        <w:t>3,120 ₪.</w:t>
      </w:r>
    </w:p>
    <w:p w14:paraId="3328C759" w14:textId="77777777" w:rsidR="00506C84" w:rsidRDefault="00506C84" w:rsidP="00506C84">
      <w:pPr>
        <w:pStyle w:val="11"/>
        <w:tabs>
          <w:tab w:val="left" w:pos="453"/>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ההתכתבות הפנימית שהוצגה לתובע </w:t>
      </w:r>
      <w:r>
        <w:rPr>
          <w:rFonts w:hint="cs"/>
          <w:i/>
          <w:iCs/>
          <w:sz w:val="24"/>
          <w:rtl/>
        </w:rPr>
        <w:t>לאחר</w:t>
      </w:r>
      <w:r w:rsidRPr="00D74F54">
        <w:rPr>
          <w:rFonts w:hint="cs"/>
          <w:i/>
          <w:iCs/>
          <w:sz w:val="24"/>
          <w:rtl/>
        </w:rPr>
        <w:t xml:space="preserve"> פיטוריו בשנת 2012 </w:t>
      </w:r>
      <w:r w:rsidRPr="00D74F54">
        <w:rPr>
          <w:i/>
          <w:iCs/>
          <w:sz w:val="24"/>
          <w:rtl/>
        </w:rPr>
        <w:t>–</w:t>
      </w:r>
      <w:r w:rsidRPr="00D74F54">
        <w:rPr>
          <w:rFonts w:hint="cs"/>
          <w:i/>
          <w:iCs/>
          <w:sz w:val="24"/>
          <w:rtl/>
        </w:rPr>
        <w:t xml:space="preserve"> ואשר תוכנה (המוכחש) מדבר בעד עצמו</w:t>
      </w:r>
      <w:r w:rsidRPr="00D74F54">
        <w:rPr>
          <w:i/>
          <w:iCs/>
          <w:sz w:val="24"/>
          <w:rtl/>
        </w:rPr>
        <w:t>, מסומ</w:t>
      </w:r>
      <w:r w:rsidRPr="00D74F54">
        <w:rPr>
          <w:rFonts w:hint="cs"/>
          <w:i/>
          <w:iCs/>
          <w:sz w:val="24"/>
          <w:rtl/>
        </w:rPr>
        <w:t>נת</w:t>
      </w:r>
      <w:r w:rsidRPr="00D74F54">
        <w:rPr>
          <w:i/>
          <w:iCs/>
          <w:sz w:val="24"/>
          <w:rtl/>
        </w:rPr>
        <w:t xml:space="preserve"> </w:t>
      </w:r>
      <w:r w:rsidRPr="00B13700">
        <w:rPr>
          <w:i/>
          <w:iCs/>
          <w:sz w:val="24"/>
          <w:u w:val="single"/>
          <w:rtl/>
        </w:rPr>
        <w:t xml:space="preserve">כנספח </w:t>
      </w:r>
      <w:r w:rsidRPr="00B13700">
        <w:rPr>
          <w:rFonts w:hint="cs"/>
          <w:i/>
          <w:iCs/>
          <w:sz w:val="24"/>
          <w:u w:val="single"/>
          <w:rtl/>
        </w:rPr>
        <w:t>16</w:t>
      </w:r>
      <w:r w:rsidRPr="00D74F54">
        <w:rPr>
          <w:i/>
          <w:iCs/>
          <w:sz w:val="24"/>
          <w:rtl/>
        </w:rPr>
        <w:t>.</w:t>
      </w:r>
    </w:p>
    <w:p w14:paraId="3E7463CB" w14:textId="77777777" w:rsidR="00506C84" w:rsidRPr="00D74F54" w:rsidRDefault="00506C84" w:rsidP="00506C84">
      <w:pPr>
        <w:pStyle w:val="11"/>
        <w:tabs>
          <w:tab w:val="left" w:pos="453"/>
        </w:tabs>
        <w:spacing w:before="0" w:after="240" w:line="360" w:lineRule="auto"/>
        <w:ind w:left="510" w:hanging="425"/>
        <w:rPr>
          <w:i/>
          <w:iCs/>
          <w:sz w:val="24"/>
          <w:rtl/>
        </w:rPr>
      </w:pPr>
    </w:p>
    <w:p w14:paraId="12254102" w14:textId="77777777" w:rsidR="0084507D" w:rsidRPr="00506C84" w:rsidRDefault="00506C84" w:rsidP="00506C84">
      <w:pPr>
        <w:pStyle w:val="2"/>
        <w:numPr>
          <w:ilvl w:val="0"/>
          <w:numId w:val="18"/>
        </w:numPr>
        <w:tabs>
          <w:tab w:val="clear" w:pos="566"/>
          <w:tab w:val="left" w:pos="521"/>
        </w:tabs>
        <w:spacing w:after="240"/>
        <w:ind w:left="521"/>
        <w:rPr>
          <w:sz w:val="28"/>
          <w:lang w:eastAsia="en-US"/>
        </w:rPr>
      </w:pPr>
      <w:r>
        <w:rPr>
          <w:rFonts w:hint="cs"/>
          <w:sz w:val="28"/>
          <w:rtl/>
          <w:lang w:eastAsia="en-US"/>
        </w:rPr>
        <w:t>סיכום הסעדים המבוקשים</w:t>
      </w:r>
    </w:p>
    <w:p w14:paraId="3A3BB089" w14:textId="77777777" w:rsidR="0084507D" w:rsidRPr="00D74F54" w:rsidRDefault="0084507D" w:rsidP="00726756">
      <w:pPr>
        <w:numPr>
          <w:ilvl w:val="0"/>
          <w:numId w:val="14"/>
        </w:numPr>
        <w:tabs>
          <w:tab w:val="left" w:pos="566"/>
          <w:tab w:val="left" w:pos="651"/>
        </w:tabs>
        <w:spacing w:after="240" w:line="360" w:lineRule="auto"/>
        <w:ind w:left="566" w:right="0"/>
        <w:jc w:val="both"/>
        <w:rPr>
          <w:rFonts w:cs="David"/>
        </w:rPr>
      </w:pPr>
      <w:r w:rsidRPr="00D74F54">
        <w:rPr>
          <w:rFonts w:cs="David" w:hint="cs"/>
          <w:rtl/>
        </w:rPr>
        <w:t>להלן יובא סיכום הסעדים בכתב תביעה זה:</w:t>
      </w:r>
    </w:p>
    <w:p w14:paraId="1EF04433" w14:textId="77777777" w:rsidR="0084507D" w:rsidRPr="00D74F54" w:rsidRDefault="0084507D" w:rsidP="00726756">
      <w:pPr>
        <w:numPr>
          <w:ilvl w:val="1"/>
          <w:numId w:val="14"/>
        </w:numPr>
        <w:tabs>
          <w:tab w:val="clear" w:pos="792"/>
          <w:tab w:val="left" w:pos="1286"/>
        </w:tabs>
        <w:spacing w:after="240" w:line="360" w:lineRule="auto"/>
        <w:ind w:left="1286" w:right="0" w:hanging="720"/>
        <w:jc w:val="both"/>
        <w:rPr>
          <w:rFonts w:cs="David"/>
          <w:highlight w:val="yellow"/>
        </w:rPr>
      </w:pPr>
      <w:r w:rsidRPr="00D74F54">
        <w:rPr>
          <w:rFonts w:cs="David" w:hint="cs"/>
          <w:highlight w:val="yellow"/>
          <w:rtl/>
        </w:rPr>
        <w:t xml:space="preserve">השלמת שכר </w:t>
      </w:r>
      <w:r w:rsidRPr="00D74F54">
        <w:rPr>
          <w:rFonts w:cs="David"/>
          <w:highlight w:val="yellow"/>
          <w:rtl/>
        </w:rPr>
        <w:t>–</w:t>
      </w:r>
      <w:r w:rsidRPr="00D74F54">
        <w:rPr>
          <w:rFonts w:cs="David" w:hint="cs"/>
          <w:highlight w:val="yellow"/>
          <w:rtl/>
        </w:rPr>
        <w:t xml:space="preserve"> </w:t>
      </w:r>
      <w:r w:rsidR="009E4D90" w:rsidRPr="00D74F54">
        <w:rPr>
          <w:rFonts w:cs="David" w:hint="cs"/>
          <w:highlight w:val="yellow"/>
          <w:rtl/>
        </w:rPr>
        <w:t>709,340</w:t>
      </w:r>
      <w:r w:rsidRPr="00D74F54">
        <w:rPr>
          <w:rFonts w:cs="David" w:hint="cs"/>
          <w:highlight w:val="yellow"/>
          <w:rtl/>
        </w:rPr>
        <w:t xml:space="preserve"> ₪; </w:t>
      </w:r>
    </w:p>
    <w:p w14:paraId="0275167F" w14:textId="77777777" w:rsidR="0049482F" w:rsidRDefault="0049482F" w:rsidP="00D74F54">
      <w:pPr>
        <w:numPr>
          <w:ilvl w:val="1"/>
          <w:numId w:val="14"/>
        </w:numPr>
        <w:tabs>
          <w:tab w:val="clear" w:pos="792"/>
          <w:tab w:val="left" w:pos="1286"/>
        </w:tabs>
        <w:spacing w:after="240" w:line="360" w:lineRule="auto"/>
        <w:ind w:left="1286" w:right="0" w:hanging="720"/>
        <w:jc w:val="both"/>
        <w:rPr>
          <w:rFonts w:cs="David"/>
        </w:rPr>
      </w:pPr>
      <w:r>
        <w:rPr>
          <w:rFonts w:cs="David" w:hint="cs"/>
          <w:rtl/>
        </w:rPr>
        <w:t>סעד הצהרתי בעניין הפנסיה</w:t>
      </w:r>
    </w:p>
    <w:p w14:paraId="60ECC1EE" w14:textId="77777777" w:rsidR="0049482F" w:rsidRDefault="0049482F" w:rsidP="00D74F54">
      <w:pPr>
        <w:numPr>
          <w:ilvl w:val="1"/>
          <w:numId w:val="14"/>
        </w:numPr>
        <w:tabs>
          <w:tab w:val="clear" w:pos="792"/>
          <w:tab w:val="left" w:pos="1286"/>
        </w:tabs>
        <w:spacing w:after="240" w:line="360" w:lineRule="auto"/>
        <w:ind w:left="1286" w:right="0" w:hanging="720"/>
        <w:jc w:val="both"/>
        <w:rPr>
          <w:rFonts w:cs="David"/>
        </w:rPr>
      </w:pPr>
      <w:r>
        <w:rPr>
          <w:rFonts w:cs="David" w:hint="cs"/>
          <w:rtl/>
        </w:rPr>
        <w:t xml:space="preserve">הפרשי פנסיה רטרואקטיביים - ________ ₪ </w:t>
      </w:r>
    </w:p>
    <w:p w14:paraId="75D89F5A" w14:textId="77777777" w:rsidR="0084507D" w:rsidRPr="00D74F54" w:rsidRDefault="0084507D" w:rsidP="00D74F54">
      <w:pPr>
        <w:numPr>
          <w:ilvl w:val="1"/>
          <w:numId w:val="14"/>
        </w:numPr>
        <w:tabs>
          <w:tab w:val="clear" w:pos="792"/>
          <w:tab w:val="left" w:pos="1286"/>
        </w:tabs>
        <w:spacing w:after="240" w:line="360" w:lineRule="auto"/>
        <w:ind w:left="1286" w:right="0" w:hanging="720"/>
        <w:jc w:val="both"/>
        <w:rPr>
          <w:rFonts w:cs="David"/>
        </w:rPr>
      </w:pPr>
      <w:r w:rsidRPr="00D51CEB">
        <w:rPr>
          <w:rFonts w:cs="David" w:hint="cs"/>
          <w:rtl/>
        </w:rPr>
        <w:t xml:space="preserve">עגמת נפש </w:t>
      </w:r>
      <w:r w:rsidRPr="00EB06C7">
        <w:rPr>
          <w:rFonts w:cs="David"/>
          <w:rtl/>
        </w:rPr>
        <w:t>–</w:t>
      </w:r>
      <w:r w:rsidR="00416509" w:rsidRPr="00726756">
        <w:rPr>
          <w:rFonts w:cs="David" w:hint="cs"/>
          <w:rtl/>
        </w:rPr>
        <w:t xml:space="preserve"> 100,0</w:t>
      </w:r>
      <w:r w:rsidR="00416509" w:rsidRPr="00D74F54">
        <w:rPr>
          <w:rFonts w:cs="David" w:hint="cs"/>
          <w:rtl/>
        </w:rPr>
        <w:t>00 ₪;</w:t>
      </w:r>
    </w:p>
    <w:p w14:paraId="12663303" w14:textId="77777777" w:rsidR="00416509" w:rsidRPr="00D74F54" w:rsidRDefault="00416509" w:rsidP="00D74F54">
      <w:pPr>
        <w:numPr>
          <w:ilvl w:val="1"/>
          <w:numId w:val="14"/>
        </w:numPr>
        <w:tabs>
          <w:tab w:val="clear" w:pos="792"/>
          <w:tab w:val="left" w:pos="1286"/>
        </w:tabs>
        <w:spacing w:after="240" w:line="360" w:lineRule="auto"/>
        <w:ind w:left="1286" w:right="0" w:hanging="720"/>
        <w:jc w:val="both"/>
        <w:rPr>
          <w:rFonts w:cs="David"/>
        </w:rPr>
      </w:pPr>
      <w:r w:rsidRPr="00D74F54">
        <w:rPr>
          <w:rFonts w:cs="David" w:hint="cs"/>
          <w:rtl/>
        </w:rPr>
        <w:t>הפרשי שכר והפרשי רבית והצמדה - ____________ ₪;</w:t>
      </w:r>
    </w:p>
    <w:p w14:paraId="75BFC28B" w14:textId="77777777" w:rsidR="00416509" w:rsidRPr="00D74F54" w:rsidRDefault="00B404E8" w:rsidP="00D74F54">
      <w:pPr>
        <w:numPr>
          <w:ilvl w:val="1"/>
          <w:numId w:val="14"/>
        </w:numPr>
        <w:tabs>
          <w:tab w:val="clear" w:pos="792"/>
          <w:tab w:val="left" w:pos="1286"/>
        </w:tabs>
        <w:spacing w:after="240" w:line="360" w:lineRule="auto"/>
        <w:ind w:left="1286" w:right="0" w:hanging="720"/>
        <w:jc w:val="both"/>
        <w:rPr>
          <w:rFonts w:cs="David"/>
        </w:rPr>
      </w:pPr>
      <w:r w:rsidRPr="00D74F54">
        <w:rPr>
          <w:rFonts w:cs="David" w:hint="cs"/>
          <w:rtl/>
        </w:rPr>
        <w:t xml:space="preserve">תשלום בגין עבודתו של התובע בתקופת מחלה </w:t>
      </w:r>
      <w:r w:rsidRPr="00D74F54">
        <w:rPr>
          <w:rFonts w:cs="David"/>
          <w:rtl/>
        </w:rPr>
        <w:t>–</w:t>
      </w:r>
      <w:r w:rsidRPr="00D74F54">
        <w:rPr>
          <w:rFonts w:cs="David" w:hint="cs"/>
          <w:rtl/>
        </w:rPr>
        <w:t xml:space="preserve"> 25,505 ₪.</w:t>
      </w:r>
    </w:p>
    <w:p w14:paraId="58974123" w14:textId="77777777" w:rsidR="009B48BB" w:rsidRDefault="0092613E" w:rsidP="00726756">
      <w:pPr>
        <w:numPr>
          <w:ilvl w:val="0"/>
          <w:numId w:val="14"/>
        </w:numPr>
        <w:tabs>
          <w:tab w:val="left" w:pos="566"/>
          <w:tab w:val="left" w:pos="651"/>
        </w:tabs>
        <w:spacing w:after="240" w:line="360" w:lineRule="auto"/>
        <w:ind w:left="566" w:right="0"/>
        <w:jc w:val="both"/>
        <w:rPr>
          <w:rFonts w:cs="David"/>
        </w:rPr>
      </w:pPr>
      <w:r w:rsidRPr="00D74F54">
        <w:rPr>
          <w:rFonts w:cs="David"/>
          <w:rtl/>
        </w:rPr>
        <w:t xml:space="preserve">בית דין נכבד זה מוסמך לדון בתביעה, מאחר שבין </w:t>
      </w:r>
      <w:r w:rsidR="001907C8" w:rsidRPr="00D74F54">
        <w:rPr>
          <w:rFonts w:cs="David"/>
          <w:rtl/>
        </w:rPr>
        <w:t>התובע</w:t>
      </w:r>
      <w:r w:rsidRPr="00D74F54">
        <w:rPr>
          <w:rFonts w:cs="David"/>
          <w:rtl/>
        </w:rPr>
        <w:t xml:space="preserve"> לנתבעת התקיימו יחסי עובד -  מעביד, ומאחר </w:t>
      </w:r>
      <w:r w:rsidR="006E7D6C" w:rsidRPr="00D74F54">
        <w:rPr>
          <w:rFonts w:cs="David" w:hint="cs"/>
          <w:rtl/>
        </w:rPr>
        <w:t>ש</w:t>
      </w:r>
      <w:r w:rsidR="0032017F" w:rsidRPr="00D74F54">
        <w:rPr>
          <w:rFonts w:cs="David" w:hint="cs"/>
          <w:rtl/>
        </w:rPr>
        <w:t>התובע</w:t>
      </w:r>
      <w:r w:rsidR="00086BC0" w:rsidRPr="00D74F54">
        <w:rPr>
          <w:rFonts w:cs="David" w:hint="cs"/>
          <w:rtl/>
        </w:rPr>
        <w:t xml:space="preserve"> </w:t>
      </w:r>
      <w:r w:rsidR="0032017F" w:rsidRPr="00D74F54">
        <w:rPr>
          <w:rFonts w:cs="David" w:hint="cs"/>
          <w:rtl/>
        </w:rPr>
        <w:t>עבד ומתגורר</w:t>
      </w:r>
      <w:r w:rsidR="00086BC0" w:rsidRPr="00D74F54">
        <w:rPr>
          <w:rFonts w:cs="David" w:hint="cs"/>
          <w:rtl/>
        </w:rPr>
        <w:t xml:space="preserve"> בירושלים</w:t>
      </w:r>
      <w:r w:rsidR="0032017F" w:rsidRPr="00D74F54">
        <w:rPr>
          <w:rFonts w:cs="David" w:hint="cs"/>
          <w:rtl/>
        </w:rPr>
        <w:t>, וכל עבודתו</w:t>
      </w:r>
      <w:r w:rsidR="006E7D6C" w:rsidRPr="00D74F54">
        <w:rPr>
          <w:rFonts w:cs="David" w:hint="cs"/>
          <w:rtl/>
        </w:rPr>
        <w:t xml:space="preserve"> היתה בירושלים</w:t>
      </w:r>
      <w:r w:rsidR="00086BC0" w:rsidRPr="00D74F54">
        <w:rPr>
          <w:rFonts w:cs="David" w:hint="cs"/>
          <w:rtl/>
        </w:rPr>
        <w:t>.</w:t>
      </w:r>
    </w:p>
    <w:p w14:paraId="3DAAB242" w14:textId="77777777" w:rsidR="00901E76" w:rsidRPr="00D74F54" w:rsidRDefault="00901E76" w:rsidP="00726756">
      <w:pPr>
        <w:numPr>
          <w:ilvl w:val="0"/>
          <w:numId w:val="14"/>
        </w:numPr>
        <w:tabs>
          <w:tab w:val="left" w:pos="566"/>
          <w:tab w:val="left" w:pos="651"/>
        </w:tabs>
        <w:spacing w:after="240" w:line="360" w:lineRule="auto"/>
        <w:ind w:left="566" w:right="0"/>
        <w:jc w:val="both"/>
        <w:rPr>
          <w:rFonts w:cs="David"/>
        </w:rPr>
      </w:pPr>
      <w:r>
        <w:rPr>
          <w:rFonts w:cs="David" w:hint="cs"/>
          <w:rtl/>
        </w:rPr>
        <w:lastRenderedPageBreak/>
        <w:t>למען הזהירות יבהיר התובע כי ייתכן ויוגש ערעור גמלאות על גובה הגמלה. מאחר שמדובר בשני הליכים שונים, ומאחר שטרם ניתנה החלטה סופית בעניין גובה הגמלה, טרם בשלה העת להגשת הערעור. התובע שומר על זכותו לפצל הליכים כאמור.</w:t>
      </w:r>
    </w:p>
    <w:p w14:paraId="58855FF2" w14:textId="77777777" w:rsidR="0032017F" w:rsidRPr="00D74F54" w:rsidRDefault="0032017F" w:rsidP="00D74F54">
      <w:pPr>
        <w:pStyle w:val="30"/>
        <w:spacing w:after="240"/>
        <w:ind w:left="566"/>
        <w:rPr>
          <w:rtl/>
        </w:rPr>
      </w:pPr>
    </w:p>
    <w:p w14:paraId="0FBEBC2E" w14:textId="77777777" w:rsidR="009B48BB" w:rsidRPr="00D74F54" w:rsidRDefault="0092613E" w:rsidP="00D74F54">
      <w:pPr>
        <w:pStyle w:val="30"/>
        <w:spacing w:after="240"/>
      </w:pPr>
      <w:r w:rsidRPr="00D74F54">
        <w:rPr>
          <w:rFonts w:hint="cs"/>
          <w:rtl/>
        </w:rPr>
        <w:t xml:space="preserve">אשר על כן, מתבקש בית הדין הנכבד לקבל את כתב תביעה זה </w:t>
      </w:r>
      <w:r w:rsidR="0032017F" w:rsidRPr="00D74F54">
        <w:rPr>
          <w:rFonts w:hint="cs"/>
          <w:rtl/>
        </w:rPr>
        <w:t>ולהורות כי על הנתבעת לשלם לתובע</w:t>
      </w:r>
      <w:r w:rsidRPr="00D74F54">
        <w:rPr>
          <w:rFonts w:hint="cs"/>
          <w:rtl/>
        </w:rPr>
        <w:t xml:space="preserve"> את הסעדים כמפורט בכתב התביעה</w:t>
      </w:r>
      <w:r w:rsidR="005252F7">
        <w:rPr>
          <w:rFonts w:hint="cs"/>
          <w:rtl/>
        </w:rPr>
        <w:t>, בצירוף הפרשי הצמדה ורבית כחוק</w:t>
      </w:r>
      <w:r w:rsidRPr="00D74F54">
        <w:rPr>
          <w:rFonts w:hint="cs"/>
          <w:rtl/>
        </w:rPr>
        <w:t xml:space="preserve">. כן יתבקש בית הדין הנכבד לחייב את הנתבעת  בהוצאות כתב תביעה זה </w:t>
      </w:r>
      <w:r w:rsidRPr="00D74F54">
        <w:rPr>
          <w:rtl/>
        </w:rPr>
        <w:t>ובשכר טרחת עורכי דינ</w:t>
      </w:r>
      <w:r w:rsidR="0032017F" w:rsidRPr="00D74F54">
        <w:rPr>
          <w:rFonts w:hint="cs"/>
          <w:rtl/>
        </w:rPr>
        <w:t>ו</w:t>
      </w:r>
      <w:r w:rsidRPr="00D74F54">
        <w:rPr>
          <w:rtl/>
        </w:rPr>
        <w:t xml:space="preserve"> של </w:t>
      </w:r>
      <w:r w:rsidR="001907C8" w:rsidRPr="00D74F54">
        <w:rPr>
          <w:rFonts w:hint="cs"/>
          <w:rtl/>
        </w:rPr>
        <w:t>התובע</w:t>
      </w:r>
      <w:r w:rsidRPr="00D74F54">
        <w:rPr>
          <w:rFonts w:hint="cs"/>
          <w:rtl/>
        </w:rPr>
        <w:t xml:space="preserve"> </w:t>
      </w:r>
      <w:r w:rsidRPr="00D74F54">
        <w:rPr>
          <w:rtl/>
        </w:rPr>
        <w:t>ו</w:t>
      </w:r>
      <w:r w:rsidRPr="00D74F54">
        <w:rPr>
          <w:rFonts w:hint="cs"/>
          <w:rtl/>
        </w:rPr>
        <w:t xml:space="preserve">לצרף לסכום זה </w:t>
      </w:r>
      <w:r w:rsidRPr="00D74F54">
        <w:rPr>
          <w:rtl/>
        </w:rPr>
        <w:t>מע"מ בסכום המרבי הקבוע בחוק.</w:t>
      </w:r>
    </w:p>
    <w:p w14:paraId="2345EE74" w14:textId="77777777" w:rsidR="0032017F" w:rsidRPr="00D74F54" w:rsidRDefault="0032017F" w:rsidP="00D74F54">
      <w:pPr>
        <w:pStyle w:val="21"/>
        <w:tabs>
          <w:tab w:val="center" w:pos="-2268"/>
          <w:tab w:val="left" w:pos="631"/>
        </w:tabs>
        <w:spacing w:before="0" w:after="240" w:line="360" w:lineRule="auto"/>
        <w:ind w:left="0" w:right="0" w:firstLine="0"/>
        <w:rPr>
          <w:b/>
          <w:bCs/>
          <w:noProof w:val="0"/>
          <w:rtl/>
        </w:rPr>
      </w:pPr>
    </w:p>
    <w:p w14:paraId="4CD9A564" w14:textId="77777777" w:rsidR="00B42DBB" w:rsidRPr="00D74F54" w:rsidRDefault="00B42DBB" w:rsidP="00B42DBB">
      <w:pPr>
        <w:pStyle w:val="21"/>
        <w:tabs>
          <w:tab w:val="center" w:pos="-2268"/>
          <w:tab w:val="left" w:pos="631"/>
        </w:tabs>
        <w:spacing w:before="0"/>
        <w:ind w:left="0" w:right="0" w:firstLine="0"/>
        <w:rPr>
          <w:b/>
          <w:bCs/>
          <w:noProof w:val="0"/>
          <w:rtl/>
        </w:rPr>
      </w:pPr>
      <w:r w:rsidRPr="00D74F54">
        <w:rPr>
          <w:b/>
          <w:bCs/>
          <w:noProof w:val="0"/>
          <w:rtl/>
        </w:rPr>
        <w:t xml:space="preserve">ירושלים, היום, </w:t>
      </w:r>
      <w:r>
        <w:rPr>
          <w:rFonts w:hint="cs"/>
          <w:b/>
          <w:bCs/>
          <w:noProof w:val="0"/>
          <w:rtl/>
        </w:rPr>
        <w:t>1 ביולי 2019.</w:t>
      </w:r>
      <w:r w:rsidRPr="00D74F54">
        <w:rPr>
          <w:b/>
          <w:bCs/>
          <w:noProof w:val="0"/>
          <w:rtl/>
        </w:rPr>
        <w:tab/>
      </w:r>
    </w:p>
    <w:p w14:paraId="54AAD195" w14:textId="77777777" w:rsidR="00B42DBB" w:rsidRPr="00D74F54" w:rsidRDefault="00B42DBB" w:rsidP="00B42DBB">
      <w:pPr>
        <w:pStyle w:val="21"/>
        <w:tabs>
          <w:tab w:val="center" w:pos="-2268"/>
          <w:tab w:val="left" w:pos="631"/>
        </w:tabs>
        <w:spacing w:before="0"/>
        <w:ind w:left="509" w:right="0"/>
        <w:rPr>
          <w:b/>
          <w:bCs/>
          <w:noProof w:val="0"/>
          <w:rtl/>
        </w:rPr>
      </w:pPr>
    </w:p>
    <w:p w14:paraId="38371C51" w14:textId="77777777" w:rsidR="00B42DBB" w:rsidRPr="003442E8" w:rsidRDefault="00B42DBB" w:rsidP="00B42DBB">
      <w:pPr>
        <w:pStyle w:val="21"/>
        <w:tabs>
          <w:tab w:val="center" w:pos="-2268"/>
          <w:tab w:val="left" w:pos="631"/>
        </w:tabs>
        <w:spacing w:before="0"/>
        <w:ind w:left="509" w:right="0"/>
        <w:rPr>
          <w:noProof w:val="0"/>
          <w:rtl/>
        </w:rPr>
      </w:pPr>
      <w:r w:rsidRPr="00D74F54">
        <w:rPr>
          <w:rFonts w:hint="cs"/>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t xml:space="preserve">   </w:t>
      </w:r>
      <w:r w:rsidRPr="00D74F54">
        <w:rPr>
          <w:b/>
          <w:bCs/>
          <w:noProof w:val="0"/>
          <w:rtl/>
        </w:rPr>
        <w:tab/>
      </w:r>
      <w:r w:rsidRPr="00D74F54">
        <w:rPr>
          <w:rFonts w:hint="cs"/>
          <w:b/>
          <w:bCs/>
          <w:noProof w:val="0"/>
          <w:rtl/>
        </w:rPr>
        <w:tab/>
      </w:r>
      <w:r w:rsidRPr="003442E8">
        <w:rPr>
          <w:noProof w:val="0"/>
          <w:rtl/>
        </w:rPr>
        <w:t>_________________</w:t>
      </w:r>
      <w:r w:rsidRPr="003442E8">
        <w:rPr>
          <w:noProof w:val="0"/>
          <w:rtl/>
        </w:rPr>
        <w:tab/>
      </w:r>
      <w:r w:rsidRPr="003442E8">
        <w:rPr>
          <w:noProof w:val="0"/>
          <w:rtl/>
        </w:rPr>
        <w:tab/>
      </w:r>
      <w:r w:rsidRPr="003442E8">
        <w:rPr>
          <w:noProof w:val="0"/>
          <w:rtl/>
        </w:rPr>
        <w:tab/>
      </w:r>
      <w:r w:rsidRPr="003442E8">
        <w:rPr>
          <w:rFonts w:hint="cs"/>
          <w:noProof w:val="0"/>
          <w:rtl/>
        </w:rPr>
        <w:t xml:space="preserve">                 </w:t>
      </w:r>
      <w:r w:rsidRPr="003442E8">
        <w:rPr>
          <w:noProof w:val="0"/>
          <w:rtl/>
        </w:rPr>
        <w:tab/>
      </w:r>
      <w:r w:rsidRPr="003442E8">
        <w:rPr>
          <w:noProof w:val="0"/>
          <w:rtl/>
        </w:rPr>
        <w:tab/>
      </w:r>
      <w:r w:rsidRPr="003442E8">
        <w:rPr>
          <w:rFonts w:hint="cs"/>
          <w:noProof w:val="0"/>
          <w:rtl/>
        </w:rPr>
        <w:tab/>
      </w:r>
      <w:r w:rsidRPr="003442E8">
        <w:rPr>
          <w:rFonts w:hint="cs"/>
          <w:noProof w:val="0"/>
          <w:rtl/>
        </w:rPr>
        <w:tab/>
      </w:r>
      <w:r w:rsidRPr="003442E8">
        <w:rPr>
          <w:rFonts w:hint="cs"/>
          <w:noProof w:val="0"/>
          <w:rtl/>
        </w:rPr>
        <w:tab/>
        <w:t xml:space="preserve">       </w:t>
      </w:r>
      <w:r w:rsidRPr="003442E8">
        <w:rPr>
          <w:rFonts w:hint="cs"/>
          <w:noProof w:val="0"/>
          <w:rtl/>
        </w:rPr>
        <w:tab/>
      </w:r>
      <w:r w:rsidRPr="003442E8">
        <w:rPr>
          <w:rFonts w:hint="cs"/>
          <w:noProof w:val="0"/>
          <w:rtl/>
        </w:rPr>
        <w:tab/>
      </w:r>
      <w:r w:rsidRPr="003442E8">
        <w:rPr>
          <w:rFonts w:hint="cs"/>
          <w:noProof w:val="0"/>
          <w:rtl/>
        </w:rPr>
        <w:tab/>
        <w:t xml:space="preserve">       </w:t>
      </w:r>
      <w:r w:rsidRPr="003442E8">
        <w:rPr>
          <w:noProof w:val="0"/>
          <w:rtl/>
        </w:rPr>
        <w:t>אופיר טל, עו"ד</w:t>
      </w:r>
    </w:p>
    <w:p w14:paraId="35462B70" w14:textId="77777777" w:rsidR="00B42DBB" w:rsidRPr="003442E8" w:rsidRDefault="00B42DBB" w:rsidP="00B42DBB">
      <w:pPr>
        <w:pStyle w:val="21"/>
        <w:tabs>
          <w:tab w:val="center" w:pos="-2268"/>
          <w:tab w:val="left" w:pos="631"/>
        </w:tabs>
        <w:spacing w:before="0"/>
        <w:ind w:left="509" w:right="0"/>
        <w:rPr>
          <w:noProof w:val="0"/>
          <w:sz w:val="22"/>
          <w:szCs w:val="22"/>
          <w:rtl/>
        </w:rPr>
      </w:pP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t xml:space="preserve">      </w:t>
      </w:r>
      <w:r w:rsidRPr="003442E8">
        <w:rPr>
          <w:rFonts w:hint="cs"/>
          <w:noProof w:val="0"/>
          <w:rtl/>
        </w:rPr>
        <w:t xml:space="preserve">              טל, קדרי, שמיר ושות'</w:t>
      </w:r>
      <w:r w:rsidRPr="003442E8">
        <w:rPr>
          <w:noProof w:val="0"/>
          <w:rtl/>
        </w:rPr>
        <w:t xml:space="preserve"> </w:t>
      </w:r>
      <w:r w:rsidRPr="003442E8">
        <w:rPr>
          <w:noProof w:val="0"/>
          <w:sz w:val="22"/>
          <w:szCs w:val="22"/>
          <w:rtl/>
        </w:rPr>
        <w:t>עורכי דין</w:t>
      </w:r>
    </w:p>
    <w:p w14:paraId="5FFD439F" w14:textId="77777777" w:rsidR="00B42DBB" w:rsidRPr="003442E8" w:rsidRDefault="00B42DBB" w:rsidP="00B42DBB">
      <w:pPr>
        <w:pStyle w:val="21"/>
        <w:tabs>
          <w:tab w:val="center" w:pos="-2268"/>
          <w:tab w:val="left" w:pos="631"/>
        </w:tabs>
        <w:spacing w:before="0"/>
        <w:ind w:left="509" w:right="0"/>
      </w:pP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rtl/>
        </w:rPr>
        <w:tab/>
        <w:t xml:space="preserve">                  </w:t>
      </w:r>
      <w:r w:rsidRPr="003442E8">
        <w:rPr>
          <w:rFonts w:hint="cs"/>
          <w:noProof w:val="0"/>
          <w:rtl/>
        </w:rPr>
        <w:t xml:space="preserve">  </w:t>
      </w:r>
      <w:r w:rsidRPr="003442E8">
        <w:rPr>
          <w:noProof w:val="0"/>
          <w:rtl/>
        </w:rPr>
        <w:t>ב"כ התובע</w:t>
      </w:r>
    </w:p>
    <w:p w14:paraId="12182619" w14:textId="77777777" w:rsidR="0092613E" w:rsidRPr="00D74F54" w:rsidRDefault="0092613E" w:rsidP="00B42DBB">
      <w:pPr>
        <w:pStyle w:val="21"/>
        <w:tabs>
          <w:tab w:val="center" w:pos="-2268"/>
          <w:tab w:val="left" w:pos="631"/>
        </w:tabs>
        <w:spacing w:before="0"/>
        <w:ind w:left="0" w:right="0" w:firstLine="0"/>
      </w:pPr>
    </w:p>
    <w:sectPr w:rsidR="0092613E" w:rsidRPr="00D74F54" w:rsidSect="00CC48AF">
      <w:headerReference w:type="even" r:id="rId13"/>
      <w:headerReference w:type="default" r:id="rId14"/>
      <w:pgSz w:w="11906" w:h="16838" w:code="9"/>
      <w:pgMar w:top="1440" w:right="1296" w:bottom="1440" w:left="1440" w:header="576" w:footer="576" w:gutter="0"/>
      <w:cols w:space="708"/>
      <w:titlePg/>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64" w:author="Ofir Tal" w:date="2019-07-09T13:55:00Z" w:initials="OT">
    <w:p w14:paraId="4B0D42CC" w14:textId="77777777" w:rsidR="00FE4D5B" w:rsidRDefault="00FE4D5B" w:rsidP="001F1871">
      <w:pPr>
        <w:pStyle w:val="11"/>
        <w:tabs>
          <w:tab w:val="left" w:pos="1160"/>
        </w:tabs>
        <w:spacing w:before="0" w:after="240" w:line="360" w:lineRule="auto"/>
        <w:ind w:right="360"/>
      </w:pPr>
      <w:r>
        <w:rPr>
          <w:rStyle w:val="a6"/>
        </w:rPr>
        <w:annotationRef/>
      </w:r>
      <w:r w:rsidRPr="001F1871">
        <w:rPr>
          <w:rFonts w:hint="cs"/>
          <w:highlight w:val="green"/>
          <w:rtl/>
        </w:rPr>
        <w:t xml:space="preserve">(ההנחה שמפורטת להלן אינה נכונה לטעמי </w:t>
      </w:r>
      <w:r w:rsidRPr="001F1871">
        <w:rPr>
          <w:highlight w:val="green"/>
          <w:rtl/>
        </w:rPr>
        <w:t>–</w:t>
      </w:r>
      <w:r w:rsidRPr="001F1871">
        <w:rPr>
          <w:rFonts w:hint="cs"/>
          <w:highlight w:val="green"/>
          <w:rtl/>
        </w:rPr>
        <w:t xml:space="preserve"> שכן כתוב בפירוש שהכוונה לדרגת השיא ערב הפרישה מהשירות ולא במועד החתימה על חוזה בכירים. עם זאת, לא הייתי מוותר על הטענה)</w:t>
      </w:r>
    </w:p>
    <w:p w14:paraId="56C85C95" w14:textId="77777777" w:rsidR="00FE4D5B" w:rsidRPr="001F1871" w:rsidRDefault="00FE4D5B">
      <w:pPr>
        <w:pStyle w:val="a7"/>
      </w:pPr>
    </w:p>
  </w:comment>
  <w:comment w:id="465" w:author="Ofir Tal" w:date="2019-07-09T15:03:00Z" w:initials="OT">
    <w:p w14:paraId="5F949D1D" w14:textId="77777777" w:rsidR="00FE4D5B" w:rsidRDefault="00FE4D5B">
      <w:pPr>
        <w:pStyle w:val="a7"/>
      </w:pPr>
      <w:r>
        <w:rPr>
          <w:rStyle w:val="a6"/>
        </w:rPr>
        <w:annotationRef/>
      </w:r>
      <w:r w:rsidRPr="000524FA">
        <w:rPr>
          <w:rFonts w:hint="cs"/>
          <w:highlight w:val="green"/>
          <w:rtl/>
        </w:rPr>
        <w:t>אנחנו צריכים תלוש לדוגמא משבע השנים האחרונות לעבודה</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C85C95" w15:done="0"/>
  <w15:commentEx w15:paraId="5F949D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CF029" w14:textId="77777777" w:rsidR="0073225C" w:rsidRDefault="0073225C">
      <w:r>
        <w:separator/>
      </w:r>
    </w:p>
  </w:endnote>
  <w:endnote w:type="continuationSeparator" w:id="0">
    <w:p w14:paraId="02391651" w14:textId="77777777" w:rsidR="0073225C" w:rsidRDefault="00732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CDBCD" w14:textId="77777777" w:rsidR="0073225C" w:rsidRDefault="0073225C">
      <w:r>
        <w:separator/>
      </w:r>
    </w:p>
  </w:footnote>
  <w:footnote w:type="continuationSeparator" w:id="0">
    <w:p w14:paraId="7AEC8449" w14:textId="77777777" w:rsidR="0073225C" w:rsidRDefault="007322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FE4D5B" w:rsidRDefault="00FE4D5B"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FE4D5B" w:rsidRDefault="00FE4D5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FE4D5B" w:rsidRDefault="00FE4D5B"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831134">
      <w:rPr>
        <w:rStyle w:val="ab"/>
        <w:noProof/>
        <w:rtl/>
      </w:rPr>
      <w:t>6</w:t>
    </w:r>
    <w:r>
      <w:rPr>
        <w:rStyle w:val="ab"/>
        <w:rtl/>
      </w:rPr>
      <w:fldChar w:fldCharType="end"/>
    </w:r>
  </w:p>
  <w:p w14:paraId="7884F950" w14:textId="77777777" w:rsidR="00FE4D5B" w:rsidRDefault="00FE4D5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1"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2"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3"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4"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6"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8" w15:restartNumberingAfterBreak="0">
    <w:nsid w:val="1A002338"/>
    <w:multiLevelType w:val="multilevel"/>
    <w:tmpl w:val="E0EA08C6"/>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val="0"/>
        <w:bCs w:val="0"/>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9"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1"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2"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3"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5"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7" w15:restartNumberingAfterBreak="0">
    <w:nsid w:val="39F52ECF"/>
    <w:multiLevelType w:val="multilevel"/>
    <w:tmpl w:val="8A821ECE"/>
    <w:lvl w:ilvl="0">
      <w:start w:val="1"/>
      <w:numFmt w:val="decimal"/>
      <w:lvlText w:val="%1."/>
      <w:lvlJc w:val="left"/>
      <w:pPr>
        <w:tabs>
          <w:tab w:val="num" w:pos="360"/>
        </w:tabs>
        <w:ind w:left="360" w:right="360" w:hanging="360"/>
      </w:pPr>
      <w:rPr>
        <w:i w:val="0"/>
        <w:iCs w:val="0"/>
      </w:rPr>
    </w:lvl>
    <w:lvl w:ilvl="1">
      <w:start w:val="1"/>
      <w:numFmt w:val="decimal"/>
      <w:lvlText w:val="%1.%2."/>
      <w:lvlJc w:val="left"/>
      <w:pPr>
        <w:tabs>
          <w:tab w:val="num" w:pos="792"/>
        </w:tabs>
        <w:ind w:left="792" w:right="792" w:hanging="432"/>
      </w:p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18"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19"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0"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1"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2"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5"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6"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7"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8"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9"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0"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2"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32"/>
  </w:num>
  <w:num w:numId="2">
    <w:abstractNumId w:val="19"/>
  </w:num>
  <w:num w:numId="3">
    <w:abstractNumId w:val="22"/>
  </w:num>
  <w:num w:numId="4">
    <w:abstractNumId w:val="4"/>
  </w:num>
  <w:num w:numId="5">
    <w:abstractNumId w:val="7"/>
  </w:num>
  <w:num w:numId="6">
    <w:abstractNumId w:val="1"/>
  </w:num>
  <w:num w:numId="7">
    <w:abstractNumId w:val="20"/>
  </w:num>
  <w:num w:numId="8">
    <w:abstractNumId w:val="29"/>
  </w:num>
  <w:num w:numId="9">
    <w:abstractNumId w:val="10"/>
  </w:num>
  <w:num w:numId="10">
    <w:abstractNumId w:val="2"/>
  </w:num>
  <w:num w:numId="11">
    <w:abstractNumId w:val="21"/>
  </w:num>
  <w:num w:numId="12">
    <w:abstractNumId w:val="14"/>
  </w:num>
  <w:num w:numId="13">
    <w:abstractNumId w:val="25"/>
  </w:num>
  <w:num w:numId="14">
    <w:abstractNumId w:val="17"/>
  </w:num>
  <w:num w:numId="15">
    <w:abstractNumId w:val="3"/>
  </w:num>
  <w:num w:numId="16">
    <w:abstractNumId w:val="18"/>
  </w:num>
  <w:num w:numId="17">
    <w:abstractNumId w:val="9"/>
  </w:num>
  <w:num w:numId="18">
    <w:abstractNumId w:val="8"/>
  </w:num>
  <w:num w:numId="19">
    <w:abstractNumId w:val="28"/>
  </w:num>
  <w:num w:numId="20">
    <w:abstractNumId w:val="26"/>
  </w:num>
  <w:num w:numId="21">
    <w:abstractNumId w:val="16"/>
  </w:num>
  <w:num w:numId="22">
    <w:abstractNumId w:val="0"/>
  </w:num>
  <w:num w:numId="23">
    <w:abstractNumId w:val="30"/>
  </w:num>
  <w:num w:numId="24">
    <w:abstractNumId w:val="12"/>
  </w:num>
  <w:num w:numId="25">
    <w:abstractNumId w:val="15"/>
  </w:num>
  <w:num w:numId="26">
    <w:abstractNumId w:val="27"/>
  </w:num>
  <w:num w:numId="27">
    <w:abstractNumId w:val="11"/>
  </w:num>
  <w:num w:numId="28">
    <w:abstractNumId w:val="23"/>
  </w:num>
  <w:num w:numId="29">
    <w:abstractNumId w:val="13"/>
  </w:num>
  <w:num w:numId="30">
    <w:abstractNumId w:val="5"/>
  </w:num>
  <w:num w:numId="31">
    <w:abstractNumId w:val="6"/>
  </w:num>
  <w:num w:numId="32">
    <w:abstractNumId w:val="31"/>
  </w:num>
  <w:num w:numId="33">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mon">
    <w15:presenceInfo w15:providerId="None" w15:userId="Shim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250F"/>
    <w:rsid w:val="00004E72"/>
    <w:rsid w:val="000117DD"/>
    <w:rsid w:val="00021172"/>
    <w:rsid w:val="00034FF4"/>
    <w:rsid w:val="000451CA"/>
    <w:rsid w:val="00046B9D"/>
    <w:rsid w:val="000524FA"/>
    <w:rsid w:val="000714A2"/>
    <w:rsid w:val="0007197D"/>
    <w:rsid w:val="00074EC3"/>
    <w:rsid w:val="00076401"/>
    <w:rsid w:val="0008103E"/>
    <w:rsid w:val="00082ADF"/>
    <w:rsid w:val="00083013"/>
    <w:rsid w:val="00084161"/>
    <w:rsid w:val="00086BC0"/>
    <w:rsid w:val="00093CA2"/>
    <w:rsid w:val="000947BF"/>
    <w:rsid w:val="00094919"/>
    <w:rsid w:val="000A186D"/>
    <w:rsid w:val="000B20AC"/>
    <w:rsid w:val="000B6FEB"/>
    <w:rsid w:val="000C2393"/>
    <w:rsid w:val="000D2DB0"/>
    <w:rsid w:val="000E1EA5"/>
    <w:rsid w:val="000E3AA3"/>
    <w:rsid w:val="000E73E3"/>
    <w:rsid w:val="000F33AE"/>
    <w:rsid w:val="000F6345"/>
    <w:rsid w:val="00100933"/>
    <w:rsid w:val="001075EC"/>
    <w:rsid w:val="00112840"/>
    <w:rsid w:val="00120EED"/>
    <w:rsid w:val="00125CB5"/>
    <w:rsid w:val="001306F9"/>
    <w:rsid w:val="001313BE"/>
    <w:rsid w:val="00132012"/>
    <w:rsid w:val="00145445"/>
    <w:rsid w:val="00152A00"/>
    <w:rsid w:val="00162D88"/>
    <w:rsid w:val="001763F6"/>
    <w:rsid w:val="001805E0"/>
    <w:rsid w:val="00183028"/>
    <w:rsid w:val="001847D8"/>
    <w:rsid w:val="001907C8"/>
    <w:rsid w:val="001943FF"/>
    <w:rsid w:val="001A1122"/>
    <w:rsid w:val="001A3FC9"/>
    <w:rsid w:val="001A550D"/>
    <w:rsid w:val="001A58F4"/>
    <w:rsid w:val="001A7C68"/>
    <w:rsid w:val="001B3CDE"/>
    <w:rsid w:val="001B750D"/>
    <w:rsid w:val="001C2370"/>
    <w:rsid w:val="001C7046"/>
    <w:rsid w:val="001E1E01"/>
    <w:rsid w:val="001E51CA"/>
    <w:rsid w:val="001F13F6"/>
    <w:rsid w:val="001F1871"/>
    <w:rsid w:val="001F37BE"/>
    <w:rsid w:val="001F7AC7"/>
    <w:rsid w:val="002002DF"/>
    <w:rsid w:val="0020568E"/>
    <w:rsid w:val="0022071D"/>
    <w:rsid w:val="002248D7"/>
    <w:rsid w:val="00225E4B"/>
    <w:rsid w:val="0024719A"/>
    <w:rsid w:val="00262792"/>
    <w:rsid w:val="0026383D"/>
    <w:rsid w:val="002654B3"/>
    <w:rsid w:val="0028058C"/>
    <w:rsid w:val="00280CF4"/>
    <w:rsid w:val="00285537"/>
    <w:rsid w:val="00285BA6"/>
    <w:rsid w:val="002907C4"/>
    <w:rsid w:val="002A11AE"/>
    <w:rsid w:val="002B142B"/>
    <w:rsid w:val="002B21F6"/>
    <w:rsid w:val="002B39F1"/>
    <w:rsid w:val="002B43BF"/>
    <w:rsid w:val="002C3012"/>
    <w:rsid w:val="002C555D"/>
    <w:rsid w:val="002C7102"/>
    <w:rsid w:val="002D4881"/>
    <w:rsid w:val="002E0E44"/>
    <w:rsid w:val="002E2E0E"/>
    <w:rsid w:val="002F17A1"/>
    <w:rsid w:val="002F6095"/>
    <w:rsid w:val="0030799E"/>
    <w:rsid w:val="0032017F"/>
    <w:rsid w:val="0032328C"/>
    <w:rsid w:val="00324E00"/>
    <w:rsid w:val="00332BBE"/>
    <w:rsid w:val="00332FD9"/>
    <w:rsid w:val="00334F82"/>
    <w:rsid w:val="00341798"/>
    <w:rsid w:val="00353EF1"/>
    <w:rsid w:val="00362E59"/>
    <w:rsid w:val="0036765B"/>
    <w:rsid w:val="00370613"/>
    <w:rsid w:val="003766B4"/>
    <w:rsid w:val="00383382"/>
    <w:rsid w:val="003865E9"/>
    <w:rsid w:val="00391F23"/>
    <w:rsid w:val="003961AE"/>
    <w:rsid w:val="003A72DA"/>
    <w:rsid w:val="003A7345"/>
    <w:rsid w:val="003B3ED9"/>
    <w:rsid w:val="003D6F86"/>
    <w:rsid w:val="003D7E09"/>
    <w:rsid w:val="003D7F8B"/>
    <w:rsid w:val="003E0852"/>
    <w:rsid w:val="003E3C89"/>
    <w:rsid w:val="003F30E8"/>
    <w:rsid w:val="003F6C4F"/>
    <w:rsid w:val="003F7A5F"/>
    <w:rsid w:val="0041215B"/>
    <w:rsid w:val="00416135"/>
    <w:rsid w:val="00416509"/>
    <w:rsid w:val="00416CB8"/>
    <w:rsid w:val="004205FF"/>
    <w:rsid w:val="0042330D"/>
    <w:rsid w:val="00430A54"/>
    <w:rsid w:val="00435BF2"/>
    <w:rsid w:val="00442D58"/>
    <w:rsid w:val="00442FD1"/>
    <w:rsid w:val="0044763B"/>
    <w:rsid w:val="004564EF"/>
    <w:rsid w:val="004577FD"/>
    <w:rsid w:val="004637A5"/>
    <w:rsid w:val="004669B0"/>
    <w:rsid w:val="00474A42"/>
    <w:rsid w:val="00484161"/>
    <w:rsid w:val="00484901"/>
    <w:rsid w:val="00485DE7"/>
    <w:rsid w:val="0049482F"/>
    <w:rsid w:val="00497575"/>
    <w:rsid w:val="004A02BB"/>
    <w:rsid w:val="004A1D52"/>
    <w:rsid w:val="004A74EA"/>
    <w:rsid w:val="004B0673"/>
    <w:rsid w:val="004B73B2"/>
    <w:rsid w:val="004D0B07"/>
    <w:rsid w:val="004D2426"/>
    <w:rsid w:val="004E0280"/>
    <w:rsid w:val="004E3ABC"/>
    <w:rsid w:val="004F28FB"/>
    <w:rsid w:val="004F4E48"/>
    <w:rsid w:val="0050013A"/>
    <w:rsid w:val="00503084"/>
    <w:rsid w:val="005038BE"/>
    <w:rsid w:val="00506C84"/>
    <w:rsid w:val="00521047"/>
    <w:rsid w:val="005210A2"/>
    <w:rsid w:val="005247C6"/>
    <w:rsid w:val="005252F7"/>
    <w:rsid w:val="00526DC1"/>
    <w:rsid w:val="0053298C"/>
    <w:rsid w:val="00542C7B"/>
    <w:rsid w:val="00542FB6"/>
    <w:rsid w:val="00550DBF"/>
    <w:rsid w:val="00551AC9"/>
    <w:rsid w:val="005532DB"/>
    <w:rsid w:val="0056704D"/>
    <w:rsid w:val="00582D11"/>
    <w:rsid w:val="00594EB3"/>
    <w:rsid w:val="005A3166"/>
    <w:rsid w:val="005A44F1"/>
    <w:rsid w:val="005B7AA3"/>
    <w:rsid w:val="005C06C4"/>
    <w:rsid w:val="005D4177"/>
    <w:rsid w:val="005D4E73"/>
    <w:rsid w:val="005F206E"/>
    <w:rsid w:val="005F4D25"/>
    <w:rsid w:val="005F6500"/>
    <w:rsid w:val="00601232"/>
    <w:rsid w:val="006079C5"/>
    <w:rsid w:val="00610578"/>
    <w:rsid w:val="0061194F"/>
    <w:rsid w:val="0061446F"/>
    <w:rsid w:val="006203EC"/>
    <w:rsid w:val="0066168D"/>
    <w:rsid w:val="00663677"/>
    <w:rsid w:val="00665014"/>
    <w:rsid w:val="00666881"/>
    <w:rsid w:val="00675E15"/>
    <w:rsid w:val="00675EF7"/>
    <w:rsid w:val="0067733C"/>
    <w:rsid w:val="0068007C"/>
    <w:rsid w:val="006808AB"/>
    <w:rsid w:val="00684B42"/>
    <w:rsid w:val="006855E4"/>
    <w:rsid w:val="00685E3C"/>
    <w:rsid w:val="0069414B"/>
    <w:rsid w:val="00694BA0"/>
    <w:rsid w:val="00695C16"/>
    <w:rsid w:val="006A08F6"/>
    <w:rsid w:val="006B2DAB"/>
    <w:rsid w:val="006B42A9"/>
    <w:rsid w:val="006C0C45"/>
    <w:rsid w:val="006D31FC"/>
    <w:rsid w:val="006D49D9"/>
    <w:rsid w:val="006E5D4F"/>
    <w:rsid w:val="006E7D6C"/>
    <w:rsid w:val="006F2B97"/>
    <w:rsid w:val="006F4E5C"/>
    <w:rsid w:val="00703BDA"/>
    <w:rsid w:val="0070493C"/>
    <w:rsid w:val="00716815"/>
    <w:rsid w:val="007178EC"/>
    <w:rsid w:val="00722B5B"/>
    <w:rsid w:val="00726756"/>
    <w:rsid w:val="00727C38"/>
    <w:rsid w:val="00730EF4"/>
    <w:rsid w:val="00731EDC"/>
    <w:rsid w:val="0073225C"/>
    <w:rsid w:val="0073389D"/>
    <w:rsid w:val="00742FEB"/>
    <w:rsid w:val="00746887"/>
    <w:rsid w:val="0076067F"/>
    <w:rsid w:val="00767AE5"/>
    <w:rsid w:val="0078605A"/>
    <w:rsid w:val="007A204F"/>
    <w:rsid w:val="007A2F87"/>
    <w:rsid w:val="007B3EED"/>
    <w:rsid w:val="007B575D"/>
    <w:rsid w:val="007C0EC8"/>
    <w:rsid w:val="007C3C3F"/>
    <w:rsid w:val="007C5A79"/>
    <w:rsid w:val="007D01A0"/>
    <w:rsid w:val="007E4529"/>
    <w:rsid w:val="007F4BD9"/>
    <w:rsid w:val="007F69DD"/>
    <w:rsid w:val="00801BAC"/>
    <w:rsid w:val="0080293A"/>
    <w:rsid w:val="00803690"/>
    <w:rsid w:val="00804434"/>
    <w:rsid w:val="00822790"/>
    <w:rsid w:val="0082556E"/>
    <w:rsid w:val="00827ECA"/>
    <w:rsid w:val="00830037"/>
    <w:rsid w:val="00831134"/>
    <w:rsid w:val="00834064"/>
    <w:rsid w:val="00834531"/>
    <w:rsid w:val="008371C0"/>
    <w:rsid w:val="0083798F"/>
    <w:rsid w:val="00843CC0"/>
    <w:rsid w:val="0084507D"/>
    <w:rsid w:val="00850894"/>
    <w:rsid w:val="00857B2F"/>
    <w:rsid w:val="008619D2"/>
    <w:rsid w:val="00863A6D"/>
    <w:rsid w:val="00865FD6"/>
    <w:rsid w:val="008675FE"/>
    <w:rsid w:val="00873207"/>
    <w:rsid w:val="0087325C"/>
    <w:rsid w:val="00874815"/>
    <w:rsid w:val="0087574D"/>
    <w:rsid w:val="00880231"/>
    <w:rsid w:val="008954AF"/>
    <w:rsid w:val="008958B9"/>
    <w:rsid w:val="00897ECD"/>
    <w:rsid w:val="008A0514"/>
    <w:rsid w:val="008A2332"/>
    <w:rsid w:val="008A2C98"/>
    <w:rsid w:val="008A71FF"/>
    <w:rsid w:val="008B1CEE"/>
    <w:rsid w:val="008B6D66"/>
    <w:rsid w:val="008D5FDB"/>
    <w:rsid w:val="008E5BF9"/>
    <w:rsid w:val="008F6405"/>
    <w:rsid w:val="00901E76"/>
    <w:rsid w:val="009162EC"/>
    <w:rsid w:val="00925FA2"/>
    <w:rsid w:val="0092613E"/>
    <w:rsid w:val="00934643"/>
    <w:rsid w:val="00946A22"/>
    <w:rsid w:val="00952B82"/>
    <w:rsid w:val="00973F7B"/>
    <w:rsid w:val="0097562C"/>
    <w:rsid w:val="009762BB"/>
    <w:rsid w:val="009807DA"/>
    <w:rsid w:val="00981628"/>
    <w:rsid w:val="009835AC"/>
    <w:rsid w:val="009915E9"/>
    <w:rsid w:val="00991D7F"/>
    <w:rsid w:val="00993AC7"/>
    <w:rsid w:val="00995296"/>
    <w:rsid w:val="009A12F1"/>
    <w:rsid w:val="009A1EF5"/>
    <w:rsid w:val="009A43C3"/>
    <w:rsid w:val="009A69B3"/>
    <w:rsid w:val="009B3CCF"/>
    <w:rsid w:val="009B48BB"/>
    <w:rsid w:val="009B6E01"/>
    <w:rsid w:val="009C2E08"/>
    <w:rsid w:val="009C3D22"/>
    <w:rsid w:val="009D1D8D"/>
    <w:rsid w:val="009D44F9"/>
    <w:rsid w:val="009D6AF8"/>
    <w:rsid w:val="009E40B8"/>
    <w:rsid w:val="009E4D90"/>
    <w:rsid w:val="009F1C8D"/>
    <w:rsid w:val="00A011F5"/>
    <w:rsid w:val="00A23FC8"/>
    <w:rsid w:val="00A33200"/>
    <w:rsid w:val="00A467B9"/>
    <w:rsid w:val="00A46C12"/>
    <w:rsid w:val="00A53B0D"/>
    <w:rsid w:val="00A57AE0"/>
    <w:rsid w:val="00A63EFD"/>
    <w:rsid w:val="00A6743D"/>
    <w:rsid w:val="00A72145"/>
    <w:rsid w:val="00A740F0"/>
    <w:rsid w:val="00A8046D"/>
    <w:rsid w:val="00A9089A"/>
    <w:rsid w:val="00A92B70"/>
    <w:rsid w:val="00A972B1"/>
    <w:rsid w:val="00AA4C05"/>
    <w:rsid w:val="00AA4EC7"/>
    <w:rsid w:val="00AB3F3B"/>
    <w:rsid w:val="00AB6316"/>
    <w:rsid w:val="00AC2EE5"/>
    <w:rsid w:val="00AC346A"/>
    <w:rsid w:val="00AC44ED"/>
    <w:rsid w:val="00AD1AC8"/>
    <w:rsid w:val="00AE22BD"/>
    <w:rsid w:val="00AF11A6"/>
    <w:rsid w:val="00AF22CA"/>
    <w:rsid w:val="00AF3B10"/>
    <w:rsid w:val="00B112CE"/>
    <w:rsid w:val="00B16CB3"/>
    <w:rsid w:val="00B17FA2"/>
    <w:rsid w:val="00B25671"/>
    <w:rsid w:val="00B31A3F"/>
    <w:rsid w:val="00B35087"/>
    <w:rsid w:val="00B404E8"/>
    <w:rsid w:val="00B42DBB"/>
    <w:rsid w:val="00B448A4"/>
    <w:rsid w:val="00B6348C"/>
    <w:rsid w:val="00B636EE"/>
    <w:rsid w:val="00B66634"/>
    <w:rsid w:val="00B67D7A"/>
    <w:rsid w:val="00B74BF6"/>
    <w:rsid w:val="00BA0423"/>
    <w:rsid w:val="00BA2B80"/>
    <w:rsid w:val="00BA7726"/>
    <w:rsid w:val="00BC1488"/>
    <w:rsid w:val="00BC3713"/>
    <w:rsid w:val="00BD0A93"/>
    <w:rsid w:val="00BD6378"/>
    <w:rsid w:val="00BE0DEA"/>
    <w:rsid w:val="00BE28C8"/>
    <w:rsid w:val="00BF2885"/>
    <w:rsid w:val="00BF5EB8"/>
    <w:rsid w:val="00C01CE5"/>
    <w:rsid w:val="00C03C6A"/>
    <w:rsid w:val="00C043D5"/>
    <w:rsid w:val="00C145FB"/>
    <w:rsid w:val="00C21B94"/>
    <w:rsid w:val="00C35228"/>
    <w:rsid w:val="00C35906"/>
    <w:rsid w:val="00C42C49"/>
    <w:rsid w:val="00C42EBE"/>
    <w:rsid w:val="00C46C7B"/>
    <w:rsid w:val="00C50C43"/>
    <w:rsid w:val="00C51C96"/>
    <w:rsid w:val="00C52427"/>
    <w:rsid w:val="00C524E0"/>
    <w:rsid w:val="00C56736"/>
    <w:rsid w:val="00C6766A"/>
    <w:rsid w:val="00C723FA"/>
    <w:rsid w:val="00C807C6"/>
    <w:rsid w:val="00C926D8"/>
    <w:rsid w:val="00C92CBC"/>
    <w:rsid w:val="00C97253"/>
    <w:rsid w:val="00CA6D3F"/>
    <w:rsid w:val="00CB1486"/>
    <w:rsid w:val="00CC0DDB"/>
    <w:rsid w:val="00CC48AF"/>
    <w:rsid w:val="00CC75CA"/>
    <w:rsid w:val="00CC7ABF"/>
    <w:rsid w:val="00CD659C"/>
    <w:rsid w:val="00CE0A64"/>
    <w:rsid w:val="00CE2845"/>
    <w:rsid w:val="00CF0772"/>
    <w:rsid w:val="00CF6377"/>
    <w:rsid w:val="00CF6FE4"/>
    <w:rsid w:val="00D04712"/>
    <w:rsid w:val="00D10B10"/>
    <w:rsid w:val="00D14404"/>
    <w:rsid w:val="00D14CDF"/>
    <w:rsid w:val="00D17D8E"/>
    <w:rsid w:val="00D221EE"/>
    <w:rsid w:val="00D2259D"/>
    <w:rsid w:val="00D23137"/>
    <w:rsid w:val="00D351BB"/>
    <w:rsid w:val="00D37164"/>
    <w:rsid w:val="00D41841"/>
    <w:rsid w:val="00D44EFA"/>
    <w:rsid w:val="00D47964"/>
    <w:rsid w:val="00D51CEB"/>
    <w:rsid w:val="00D51F1C"/>
    <w:rsid w:val="00D5324B"/>
    <w:rsid w:val="00D662AE"/>
    <w:rsid w:val="00D7457C"/>
    <w:rsid w:val="00D74F54"/>
    <w:rsid w:val="00D759A4"/>
    <w:rsid w:val="00D81763"/>
    <w:rsid w:val="00D83BF0"/>
    <w:rsid w:val="00D86F62"/>
    <w:rsid w:val="00D92583"/>
    <w:rsid w:val="00DC077C"/>
    <w:rsid w:val="00DC14E2"/>
    <w:rsid w:val="00DE03A4"/>
    <w:rsid w:val="00DE3DD7"/>
    <w:rsid w:val="00DF0C41"/>
    <w:rsid w:val="00DF4080"/>
    <w:rsid w:val="00DF6DBB"/>
    <w:rsid w:val="00E02DB3"/>
    <w:rsid w:val="00E1080D"/>
    <w:rsid w:val="00E14885"/>
    <w:rsid w:val="00E274C6"/>
    <w:rsid w:val="00E30409"/>
    <w:rsid w:val="00E3131C"/>
    <w:rsid w:val="00E31F92"/>
    <w:rsid w:val="00E357D6"/>
    <w:rsid w:val="00E36058"/>
    <w:rsid w:val="00E644A2"/>
    <w:rsid w:val="00E677EB"/>
    <w:rsid w:val="00E75F78"/>
    <w:rsid w:val="00E76459"/>
    <w:rsid w:val="00E800C9"/>
    <w:rsid w:val="00E85E6D"/>
    <w:rsid w:val="00E87CAC"/>
    <w:rsid w:val="00E953DE"/>
    <w:rsid w:val="00E974F5"/>
    <w:rsid w:val="00EB06C7"/>
    <w:rsid w:val="00EB3F2E"/>
    <w:rsid w:val="00EC132D"/>
    <w:rsid w:val="00EC5E31"/>
    <w:rsid w:val="00EC64F3"/>
    <w:rsid w:val="00ED31C0"/>
    <w:rsid w:val="00EE11A3"/>
    <w:rsid w:val="00EE3E86"/>
    <w:rsid w:val="00EE4FE3"/>
    <w:rsid w:val="00EE626C"/>
    <w:rsid w:val="00EE6F2E"/>
    <w:rsid w:val="00EF1C17"/>
    <w:rsid w:val="00F01615"/>
    <w:rsid w:val="00F04246"/>
    <w:rsid w:val="00F22363"/>
    <w:rsid w:val="00F26CF6"/>
    <w:rsid w:val="00F42C96"/>
    <w:rsid w:val="00F47968"/>
    <w:rsid w:val="00F47E91"/>
    <w:rsid w:val="00F613A3"/>
    <w:rsid w:val="00F7184E"/>
    <w:rsid w:val="00F76B74"/>
    <w:rsid w:val="00F83CF6"/>
    <w:rsid w:val="00F96F36"/>
    <w:rsid w:val="00FA4BFD"/>
    <w:rsid w:val="00FB166B"/>
    <w:rsid w:val="00FC24F2"/>
    <w:rsid w:val="00FC5B3C"/>
    <w:rsid w:val="00FD311E"/>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0">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1">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E82FE-E71B-4851-8B2B-8CD316F8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5726</TotalTime>
  <Pages>19</Pages>
  <Words>5912</Words>
  <Characters>29560</Characters>
  <Application>Microsoft Office Word</Application>
  <DocSecurity>0</DocSecurity>
  <Lines>246</Lines>
  <Paragraphs>70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35402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6</cp:revision>
  <cp:lastPrinted>2013-08-20T11:14:00Z</cp:lastPrinted>
  <dcterms:created xsi:type="dcterms:W3CDTF">2019-07-15T20:07:00Z</dcterms:created>
  <dcterms:modified xsi:type="dcterms:W3CDTF">2019-07-24T08:26:00Z</dcterms:modified>
</cp:coreProperties>
</file>